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29274D" w14:textId="77777777" w:rsidR="003923B1" w:rsidRDefault="003923B1">
      <w:pPr>
        <w:keepNext/>
        <w:keepLines/>
        <w:rPr>
          <w:rFonts w:ascii="Arial" w:hAnsi="Arial"/>
          <w:b/>
          <w:i/>
          <w:sz w:val="22"/>
        </w:rPr>
      </w:pPr>
    </w:p>
    <w:p w14:paraId="6DD5927B" w14:textId="77777777" w:rsidR="003923B1" w:rsidRDefault="003923B1">
      <w:pPr>
        <w:keepNext/>
        <w:keepLines/>
        <w:rPr>
          <w:rFonts w:ascii="Arial" w:hAnsi="Arial"/>
          <w:b/>
          <w:i/>
          <w:sz w:val="40"/>
        </w:rPr>
      </w:pPr>
      <w:r>
        <w:rPr>
          <w:rFonts w:ascii="Arial" w:hAnsi="Arial"/>
          <w:b/>
          <w:i/>
          <w:sz w:val="40"/>
        </w:rPr>
        <w:t>STCP 06-4 Issue 00</w:t>
      </w:r>
      <w:r w:rsidR="00C869F6">
        <w:rPr>
          <w:rFonts w:ascii="Arial" w:hAnsi="Arial"/>
          <w:b/>
          <w:i/>
          <w:sz w:val="40"/>
        </w:rPr>
        <w:t>5</w:t>
      </w:r>
      <w:r>
        <w:rPr>
          <w:rFonts w:ascii="Arial" w:hAnsi="Arial"/>
          <w:b/>
          <w:i/>
          <w:sz w:val="40"/>
        </w:rPr>
        <w:t xml:space="preserve"> Contingency Arrangements</w:t>
      </w:r>
    </w:p>
    <w:p w14:paraId="35616CE6" w14:textId="77777777" w:rsidR="003923B1" w:rsidRDefault="003923B1">
      <w:pPr>
        <w:keepNext/>
        <w:keepLines/>
      </w:pPr>
    </w:p>
    <w:p w14:paraId="759B82E7" w14:textId="77777777" w:rsidR="003923B1" w:rsidRDefault="003923B1">
      <w:pPr>
        <w:keepNext/>
        <w:keepLines/>
        <w:rPr>
          <w:rFonts w:ascii="Arial" w:hAnsi="Arial"/>
          <w:b/>
          <w:sz w:val="24"/>
        </w:rPr>
      </w:pPr>
      <w:r>
        <w:rPr>
          <w:rFonts w:ascii="Arial" w:hAnsi="Arial"/>
          <w:b/>
          <w:sz w:val="24"/>
        </w:rPr>
        <w:t>STC Procedure Document Authorisation</w:t>
      </w:r>
    </w:p>
    <w:p w14:paraId="69F9BF77" w14:textId="77777777" w:rsidR="003923B1" w:rsidRDefault="003923B1">
      <w:pPr>
        <w:keepNext/>
        <w:keepLines/>
        <w:rPr>
          <w:rFonts w:ascii="Arial" w:hAns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3923B1" w14:paraId="3A478039" w14:textId="77777777">
        <w:tc>
          <w:tcPr>
            <w:tcW w:w="2518" w:type="dxa"/>
          </w:tcPr>
          <w:p w14:paraId="2D3339A2" w14:textId="77777777" w:rsidR="003923B1" w:rsidRDefault="00566DDB">
            <w:pPr>
              <w:spacing w:before="120"/>
              <w:jc w:val="center"/>
              <w:rPr>
                <w:rFonts w:ascii="Arial" w:hAnsi="Arial"/>
                <w:b/>
                <w:color w:val="000000"/>
              </w:rPr>
            </w:pPr>
            <w:r>
              <w:rPr>
                <w:rFonts w:ascii="Arial" w:hAnsi="Arial"/>
                <w:b/>
                <w:color w:val="000000"/>
              </w:rPr>
              <w:t>Party</w:t>
            </w:r>
          </w:p>
        </w:tc>
        <w:tc>
          <w:tcPr>
            <w:tcW w:w="2126" w:type="dxa"/>
          </w:tcPr>
          <w:p w14:paraId="2136C9EE" w14:textId="77777777" w:rsidR="003923B1" w:rsidRDefault="003923B1">
            <w:pPr>
              <w:spacing w:before="120"/>
              <w:jc w:val="center"/>
              <w:rPr>
                <w:rFonts w:ascii="Arial" w:hAnsi="Arial"/>
                <w:b/>
                <w:color w:val="000000"/>
              </w:rPr>
            </w:pPr>
            <w:r>
              <w:rPr>
                <w:rFonts w:ascii="Arial" w:hAnsi="Arial"/>
                <w:b/>
                <w:color w:val="000000"/>
              </w:rPr>
              <w:t>Name of Party Representative</w:t>
            </w:r>
          </w:p>
        </w:tc>
        <w:tc>
          <w:tcPr>
            <w:tcW w:w="2552" w:type="dxa"/>
          </w:tcPr>
          <w:p w14:paraId="4DED6D47" w14:textId="77777777" w:rsidR="003923B1" w:rsidRDefault="003923B1">
            <w:pPr>
              <w:spacing w:before="120"/>
              <w:jc w:val="center"/>
              <w:rPr>
                <w:rFonts w:ascii="Arial" w:hAnsi="Arial"/>
                <w:b/>
                <w:color w:val="000000"/>
              </w:rPr>
            </w:pPr>
            <w:r>
              <w:rPr>
                <w:rFonts w:ascii="Arial" w:hAnsi="Arial"/>
                <w:b/>
                <w:color w:val="000000"/>
              </w:rPr>
              <w:t>Signature</w:t>
            </w:r>
          </w:p>
        </w:tc>
        <w:tc>
          <w:tcPr>
            <w:tcW w:w="1276" w:type="dxa"/>
          </w:tcPr>
          <w:p w14:paraId="28861104" w14:textId="77777777" w:rsidR="003923B1" w:rsidRDefault="003923B1">
            <w:pPr>
              <w:spacing w:before="120"/>
              <w:jc w:val="center"/>
              <w:rPr>
                <w:rFonts w:ascii="Arial" w:hAnsi="Arial"/>
                <w:b/>
                <w:color w:val="000000"/>
              </w:rPr>
            </w:pPr>
            <w:r>
              <w:rPr>
                <w:rFonts w:ascii="Arial" w:hAnsi="Arial"/>
                <w:b/>
                <w:color w:val="000000"/>
              </w:rPr>
              <w:t>Date</w:t>
            </w:r>
          </w:p>
        </w:tc>
      </w:tr>
      <w:tr w:rsidR="00C869F6" w14:paraId="5E64927B" w14:textId="77777777">
        <w:trPr>
          <w:trHeight w:val="630"/>
        </w:trPr>
        <w:tc>
          <w:tcPr>
            <w:tcW w:w="2518" w:type="dxa"/>
            <w:vAlign w:val="center"/>
          </w:tcPr>
          <w:p w14:paraId="640EE644" w14:textId="77777777" w:rsidR="00C869F6" w:rsidRDefault="00C869F6">
            <w:pPr>
              <w:pStyle w:val="Header"/>
              <w:tabs>
                <w:tab w:val="clear" w:pos="4153"/>
                <w:tab w:val="clear" w:pos="8306"/>
              </w:tabs>
              <w:autoSpaceDE w:val="0"/>
              <w:autoSpaceDN w:val="0"/>
              <w:adjustRightInd w:val="0"/>
              <w:rPr>
                <w:rFonts w:ascii="Arial" w:hAnsi="Arial"/>
                <w:lang w:eastAsia="en-GB"/>
              </w:rPr>
            </w:pPr>
            <w:r>
              <w:rPr>
                <w:rFonts w:ascii="Arial" w:hAnsi="Arial"/>
                <w:lang w:eastAsia="en-GB"/>
              </w:rPr>
              <w:t>National Grid Electricity System Operator</w:t>
            </w:r>
            <w:r w:rsidR="00B94AEA">
              <w:rPr>
                <w:rFonts w:ascii="Arial" w:hAnsi="Arial"/>
                <w:lang w:eastAsia="en-GB"/>
              </w:rPr>
              <w:t xml:space="preserve"> Ltd</w:t>
            </w:r>
          </w:p>
        </w:tc>
        <w:tc>
          <w:tcPr>
            <w:tcW w:w="2126" w:type="dxa"/>
            <w:vAlign w:val="center"/>
          </w:tcPr>
          <w:p w14:paraId="2AA4BD8F" w14:textId="77777777" w:rsidR="00C869F6" w:rsidRDefault="00C869F6">
            <w:pPr>
              <w:rPr>
                <w:rFonts w:ascii="Arial" w:hAnsi="Arial"/>
                <w:color w:val="000000"/>
              </w:rPr>
            </w:pPr>
          </w:p>
        </w:tc>
        <w:tc>
          <w:tcPr>
            <w:tcW w:w="2552" w:type="dxa"/>
            <w:vAlign w:val="center"/>
          </w:tcPr>
          <w:p w14:paraId="0D08DE49" w14:textId="77777777" w:rsidR="00C869F6" w:rsidRDefault="00C869F6">
            <w:pPr>
              <w:rPr>
                <w:rFonts w:ascii="Arial" w:hAnsi="Arial"/>
                <w:color w:val="000000"/>
              </w:rPr>
            </w:pPr>
          </w:p>
        </w:tc>
        <w:tc>
          <w:tcPr>
            <w:tcW w:w="1276" w:type="dxa"/>
            <w:vAlign w:val="center"/>
          </w:tcPr>
          <w:p w14:paraId="28444700" w14:textId="77777777" w:rsidR="00C869F6" w:rsidRDefault="00C869F6">
            <w:pPr>
              <w:rPr>
                <w:rFonts w:ascii="Arial" w:hAnsi="Arial"/>
                <w:color w:val="000000"/>
              </w:rPr>
            </w:pPr>
          </w:p>
        </w:tc>
      </w:tr>
      <w:tr w:rsidR="003923B1" w14:paraId="566CEB66" w14:textId="77777777">
        <w:trPr>
          <w:trHeight w:val="630"/>
        </w:trPr>
        <w:tc>
          <w:tcPr>
            <w:tcW w:w="2518" w:type="dxa"/>
            <w:vAlign w:val="center"/>
          </w:tcPr>
          <w:p w14:paraId="53545D76" w14:textId="77777777" w:rsidR="003923B1" w:rsidRDefault="003923B1">
            <w:pPr>
              <w:pStyle w:val="Header"/>
              <w:tabs>
                <w:tab w:val="clear" w:pos="4153"/>
                <w:tab w:val="clear" w:pos="8306"/>
              </w:tabs>
              <w:autoSpaceDE w:val="0"/>
              <w:autoSpaceDN w:val="0"/>
              <w:adjustRightInd w:val="0"/>
              <w:rPr>
                <w:rFonts w:ascii="Arial" w:hAnsi="Arial"/>
                <w:lang w:eastAsia="en-GB"/>
              </w:rPr>
            </w:pPr>
            <w:r>
              <w:rPr>
                <w:rFonts w:ascii="Arial" w:hAnsi="Arial"/>
                <w:lang w:eastAsia="en-GB"/>
              </w:rPr>
              <w:t>National Grid</w:t>
            </w:r>
          </w:p>
          <w:p w14:paraId="66925D78" w14:textId="77777777" w:rsidR="003923B1" w:rsidRDefault="003923B1">
            <w:pPr>
              <w:rPr>
                <w:rFonts w:ascii="Arial" w:hAnsi="Arial"/>
                <w:color w:val="000000"/>
              </w:rPr>
            </w:pPr>
            <w:r>
              <w:rPr>
                <w:rFonts w:ascii="Arial" w:hAnsi="Arial"/>
                <w:lang w:eastAsia="en-GB"/>
              </w:rPr>
              <w:t>Electricity Transmission plc</w:t>
            </w:r>
          </w:p>
        </w:tc>
        <w:tc>
          <w:tcPr>
            <w:tcW w:w="2126" w:type="dxa"/>
            <w:vAlign w:val="center"/>
          </w:tcPr>
          <w:p w14:paraId="1818AA20" w14:textId="77777777" w:rsidR="003923B1" w:rsidRDefault="003923B1">
            <w:pPr>
              <w:rPr>
                <w:rFonts w:ascii="Arial" w:hAnsi="Arial"/>
                <w:color w:val="000000"/>
              </w:rPr>
            </w:pPr>
          </w:p>
        </w:tc>
        <w:tc>
          <w:tcPr>
            <w:tcW w:w="2552" w:type="dxa"/>
            <w:vAlign w:val="center"/>
          </w:tcPr>
          <w:p w14:paraId="054345D3" w14:textId="77777777" w:rsidR="003923B1" w:rsidRDefault="003923B1">
            <w:pPr>
              <w:rPr>
                <w:rFonts w:ascii="Arial" w:hAnsi="Arial"/>
                <w:color w:val="000000"/>
              </w:rPr>
            </w:pPr>
          </w:p>
        </w:tc>
        <w:tc>
          <w:tcPr>
            <w:tcW w:w="1276" w:type="dxa"/>
            <w:vAlign w:val="center"/>
          </w:tcPr>
          <w:p w14:paraId="00DA6BF9" w14:textId="77777777" w:rsidR="003923B1" w:rsidRDefault="003923B1">
            <w:pPr>
              <w:rPr>
                <w:rFonts w:ascii="Arial" w:hAnsi="Arial"/>
                <w:color w:val="000000"/>
              </w:rPr>
            </w:pPr>
          </w:p>
        </w:tc>
      </w:tr>
      <w:tr w:rsidR="003923B1" w14:paraId="320307B8" w14:textId="77777777">
        <w:trPr>
          <w:trHeight w:val="630"/>
        </w:trPr>
        <w:tc>
          <w:tcPr>
            <w:tcW w:w="2518" w:type="dxa"/>
            <w:vAlign w:val="center"/>
          </w:tcPr>
          <w:p w14:paraId="2B8F8DE3" w14:textId="77777777" w:rsidR="003923B1" w:rsidRDefault="003923B1">
            <w:pPr>
              <w:rPr>
                <w:rFonts w:ascii="Arial" w:hAnsi="Arial"/>
                <w:color w:val="000000"/>
              </w:rPr>
            </w:pPr>
            <w:r>
              <w:rPr>
                <w:rFonts w:ascii="Arial" w:hAnsi="Arial"/>
                <w:lang w:eastAsia="en-GB"/>
              </w:rPr>
              <w:t>SP Transmission Ltd</w:t>
            </w:r>
          </w:p>
        </w:tc>
        <w:tc>
          <w:tcPr>
            <w:tcW w:w="2126" w:type="dxa"/>
            <w:vAlign w:val="center"/>
          </w:tcPr>
          <w:p w14:paraId="3D42F6A3" w14:textId="77777777" w:rsidR="003923B1" w:rsidRDefault="003923B1">
            <w:pPr>
              <w:rPr>
                <w:rFonts w:ascii="Arial" w:hAnsi="Arial"/>
                <w:color w:val="000000"/>
              </w:rPr>
            </w:pPr>
          </w:p>
        </w:tc>
        <w:tc>
          <w:tcPr>
            <w:tcW w:w="2552" w:type="dxa"/>
            <w:vAlign w:val="center"/>
          </w:tcPr>
          <w:p w14:paraId="4CFC9565" w14:textId="77777777" w:rsidR="003923B1" w:rsidRDefault="003923B1">
            <w:pPr>
              <w:rPr>
                <w:rFonts w:ascii="Arial" w:hAnsi="Arial"/>
                <w:color w:val="000000"/>
              </w:rPr>
            </w:pPr>
          </w:p>
        </w:tc>
        <w:tc>
          <w:tcPr>
            <w:tcW w:w="1276" w:type="dxa"/>
            <w:vAlign w:val="center"/>
          </w:tcPr>
          <w:p w14:paraId="10FC16CA" w14:textId="77777777" w:rsidR="003923B1" w:rsidRDefault="003923B1">
            <w:pPr>
              <w:rPr>
                <w:rFonts w:ascii="Arial" w:hAnsi="Arial"/>
                <w:color w:val="000000"/>
              </w:rPr>
            </w:pPr>
          </w:p>
        </w:tc>
      </w:tr>
      <w:tr w:rsidR="003923B1" w14:paraId="3438C67C" w14:textId="77777777">
        <w:trPr>
          <w:trHeight w:val="630"/>
        </w:trPr>
        <w:tc>
          <w:tcPr>
            <w:tcW w:w="2518" w:type="dxa"/>
            <w:vAlign w:val="center"/>
          </w:tcPr>
          <w:p w14:paraId="394BEA7F" w14:textId="77777777" w:rsidR="003923B1" w:rsidRDefault="003923B1">
            <w:pPr>
              <w:autoSpaceDE w:val="0"/>
              <w:autoSpaceDN w:val="0"/>
              <w:adjustRightInd w:val="0"/>
              <w:rPr>
                <w:rFonts w:ascii="Arial" w:hAnsi="Arial"/>
                <w:lang w:eastAsia="en-GB"/>
              </w:rPr>
            </w:pPr>
            <w:r>
              <w:rPr>
                <w:rFonts w:ascii="Arial" w:hAnsi="Arial"/>
                <w:lang w:eastAsia="en-GB"/>
              </w:rPr>
              <w:t>Scottish Hydro-Electric</w:t>
            </w:r>
          </w:p>
          <w:p w14:paraId="306FDD02" w14:textId="77777777" w:rsidR="003923B1" w:rsidRDefault="003923B1">
            <w:pPr>
              <w:rPr>
                <w:rFonts w:ascii="Arial" w:hAnsi="Arial"/>
                <w:color w:val="000000"/>
              </w:rPr>
            </w:pPr>
            <w:r>
              <w:rPr>
                <w:rFonts w:ascii="Arial" w:hAnsi="Arial"/>
                <w:lang w:eastAsia="en-GB"/>
              </w:rPr>
              <w:t>Transmission Ltd</w:t>
            </w:r>
          </w:p>
        </w:tc>
        <w:tc>
          <w:tcPr>
            <w:tcW w:w="2126" w:type="dxa"/>
            <w:vAlign w:val="center"/>
          </w:tcPr>
          <w:p w14:paraId="4E7E6B85" w14:textId="77777777" w:rsidR="003923B1" w:rsidRDefault="003923B1">
            <w:pPr>
              <w:rPr>
                <w:rFonts w:ascii="Arial" w:hAnsi="Arial"/>
                <w:color w:val="000000"/>
              </w:rPr>
            </w:pPr>
          </w:p>
        </w:tc>
        <w:tc>
          <w:tcPr>
            <w:tcW w:w="2552" w:type="dxa"/>
            <w:vAlign w:val="center"/>
          </w:tcPr>
          <w:p w14:paraId="62EFA654" w14:textId="77777777" w:rsidR="003923B1" w:rsidRDefault="003923B1">
            <w:pPr>
              <w:rPr>
                <w:rFonts w:ascii="Arial" w:hAnsi="Arial"/>
                <w:color w:val="000000"/>
              </w:rPr>
            </w:pPr>
          </w:p>
        </w:tc>
        <w:tc>
          <w:tcPr>
            <w:tcW w:w="1276" w:type="dxa"/>
            <w:vAlign w:val="center"/>
          </w:tcPr>
          <w:p w14:paraId="1ECCDCA1" w14:textId="77777777" w:rsidR="003923B1" w:rsidRDefault="003923B1">
            <w:pPr>
              <w:rPr>
                <w:rFonts w:ascii="Arial" w:hAnsi="Arial"/>
                <w:color w:val="000000"/>
              </w:rPr>
            </w:pPr>
          </w:p>
        </w:tc>
      </w:tr>
      <w:tr w:rsidR="00566DDB" w14:paraId="303999BF" w14:textId="77777777">
        <w:trPr>
          <w:trHeight w:val="630"/>
        </w:trPr>
        <w:tc>
          <w:tcPr>
            <w:tcW w:w="2518" w:type="dxa"/>
            <w:vAlign w:val="center"/>
          </w:tcPr>
          <w:p w14:paraId="01234D28" w14:textId="77777777" w:rsidR="00566DDB" w:rsidRDefault="00566DDB">
            <w:pPr>
              <w:autoSpaceDE w:val="0"/>
              <w:autoSpaceDN w:val="0"/>
              <w:adjustRightInd w:val="0"/>
              <w:rPr>
                <w:rFonts w:ascii="Arial" w:hAnsi="Arial"/>
                <w:lang w:eastAsia="en-GB"/>
              </w:rPr>
            </w:pPr>
            <w:r w:rsidRPr="00C869F6">
              <w:rPr>
                <w:rFonts w:ascii="Arial" w:hAnsi="Arial" w:cs="Arial"/>
                <w:sz w:val="22"/>
                <w:lang w:eastAsia="en-GB"/>
              </w:rPr>
              <w:t>Offshore Transmission Owners</w:t>
            </w:r>
          </w:p>
        </w:tc>
        <w:tc>
          <w:tcPr>
            <w:tcW w:w="2126" w:type="dxa"/>
            <w:vAlign w:val="center"/>
          </w:tcPr>
          <w:p w14:paraId="42539D4C" w14:textId="77777777" w:rsidR="00566DDB" w:rsidRDefault="00566DDB">
            <w:pPr>
              <w:rPr>
                <w:rFonts w:ascii="Arial" w:hAnsi="Arial"/>
                <w:color w:val="000000"/>
              </w:rPr>
            </w:pPr>
          </w:p>
        </w:tc>
        <w:tc>
          <w:tcPr>
            <w:tcW w:w="2552" w:type="dxa"/>
            <w:vAlign w:val="center"/>
          </w:tcPr>
          <w:p w14:paraId="1CC63512" w14:textId="77777777" w:rsidR="00566DDB" w:rsidRDefault="00566DDB">
            <w:pPr>
              <w:rPr>
                <w:rFonts w:ascii="Arial" w:hAnsi="Arial"/>
                <w:color w:val="000000"/>
              </w:rPr>
            </w:pPr>
          </w:p>
        </w:tc>
        <w:tc>
          <w:tcPr>
            <w:tcW w:w="1276" w:type="dxa"/>
            <w:vAlign w:val="center"/>
          </w:tcPr>
          <w:p w14:paraId="7AEEA4EA" w14:textId="77777777" w:rsidR="00566DDB" w:rsidRDefault="00566DDB">
            <w:pPr>
              <w:rPr>
                <w:rFonts w:ascii="Arial" w:hAnsi="Arial"/>
                <w:color w:val="000000"/>
              </w:rPr>
            </w:pPr>
          </w:p>
        </w:tc>
      </w:tr>
    </w:tbl>
    <w:p w14:paraId="2CCC0E3A" w14:textId="77777777" w:rsidR="003923B1" w:rsidRDefault="003923B1">
      <w:pPr>
        <w:keepNext/>
        <w:keepLines/>
        <w:rPr>
          <w:rFonts w:ascii="Arial" w:hAnsi="Arial"/>
          <w:b/>
          <w:sz w:val="24"/>
        </w:rPr>
      </w:pPr>
    </w:p>
    <w:p w14:paraId="2B4A98BE" w14:textId="77777777" w:rsidR="003923B1" w:rsidRDefault="003923B1">
      <w:pPr>
        <w:keepNext/>
        <w:keepLines/>
        <w:rPr>
          <w:rFonts w:ascii="Arial" w:hAnsi="Arial"/>
          <w:b/>
          <w:sz w:val="24"/>
        </w:rPr>
      </w:pPr>
    </w:p>
    <w:p w14:paraId="67D28A69" w14:textId="77777777" w:rsidR="003923B1" w:rsidRDefault="003923B1">
      <w:pPr>
        <w:keepNext/>
        <w:keepLines/>
        <w:rPr>
          <w:rFonts w:ascii="Arial" w:hAnsi="Arial"/>
          <w:b/>
          <w:sz w:val="24"/>
        </w:rPr>
      </w:pPr>
      <w:r>
        <w:rPr>
          <w:rFonts w:ascii="Arial" w:hAnsi="Arial"/>
          <w:b/>
          <w:sz w:val="24"/>
        </w:rPr>
        <w:t xml:space="preserve">STC Procedure Change Control History </w:t>
      </w:r>
    </w:p>
    <w:p w14:paraId="1314D2BC" w14:textId="77777777" w:rsidR="003923B1" w:rsidRDefault="003923B1">
      <w:pPr>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3923B1" w14:paraId="66113E29" w14:textId="77777777">
        <w:tc>
          <w:tcPr>
            <w:tcW w:w="961" w:type="dxa"/>
          </w:tcPr>
          <w:p w14:paraId="20E5420D" w14:textId="77777777" w:rsidR="003923B1" w:rsidRDefault="003923B1">
            <w:pPr>
              <w:rPr>
                <w:rFonts w:ascii="Arial" w:hAnsi="Arial"/>
              </w:rPr>
            </w:pPr>
            <w:r>
              <w:rPr>
                <w:rFonts w:ascii="Arial" w:hAnsi="Arial"/>
              </w:rPr>
              <w:t>Issue 1</w:t>
            </w:r>
          </w:p>
        </w:tc>
        <w:tc>
          <w:tcPr>
            <w:tcW w:w="1997" w:type="dxa"/>
          </w:tcPr>
          <w:p w14:paraId="1623B8B4" w14:textId="77777777" w:rsidR="003923B1" w:rsidRDefault="003923B1">
            <w:pPr>
              <w:rPr>
                <w:rFonts w:ascii="Arial" w:hAnsi="Arial"/>
              </w:rPr>
            </w:pPr>
            <w:r>
              <w:rPr>
                <w:rFonts w:ascii="Arial" w:hAnsi="Arial"/>
              </w:rPr>
              <w:t>23/12/2004</w:t>
            </w:r>
          </w:p>
        </w:tc>
        <w:tc>
          <w:tcPr>
            <w:tcW w:w="6784" w:type="dxa"/>
          </w:tcPr>
          <w:p w14:paraId="73718BE8" w14:textId="77777777" w:rsidR="003923B1" w:rsidRDefault="003923B1">
            <w:pPr>
              <w:pStyle w:val="Header"/>
              <w:tabs>
                <w:tab w:val="clear" w:pos="4153"/>
                <w:tab w:val="clear" w:pos="8306"/>
              </w:tabs>
              <w:rPr>
                <w:rFonts w:ascii="Arial" w:hAnsi="Arial"/>
              </w:rPr>
            </w:pPr>
            <w:r>
              <w:rPr>
                <w:rFonts w:ascii="Arial" w:hAnsi="Arial"/>
              </w:rPr>
              <w:t>BETTA Go-Live version</w:t>
            </w:r>
          </w:p>
        </w:tc>
      </w:tr>
      <w:tr w:rsidR="003923B1" w14:paraId="5D778FBB" w14:textId="77777777">
        <w:tc>
          <w:tcPr>
            <w:tcW w:w="961" w:type="dxa"/>
          </w:tcPr>
          <w:p w14:paraId="3E8AA6E7" w14:textId="77777777" w:rsidR="003923B1" w:rsidRDefault="003923B1">
            <w:pPr>
              <w:rPr>
                <w:rFonts w:ascii="Arial" w:hAnsi="Arial"/>
              </w:rPr>
            </w:pPr>
            <w:r>
              <w:rPr>
                <w:rFonts w:ascii="Arial" w:hAnsi="Arial"/>
              </w:rPr>
              <w:t>Issue 2</w:t>
            </w:r>
          </w:p>
        </w:tc>
        <w:tc>
          <w:tcPr>
            <w:tcW w:w="1997" w:type="dxa"/>
          </w:tcPr>
          <w:p w14:paraId="6831B6FE" w14:textId="77777777" w:rsidR="003923B1" w:rsidRDefault="003923B1">
            <w:pPr>
              <w:rPr>
                <w:rFonts w:ascii="Arial" w:hAnsi="Arial"/>
              </w:rPr>
            </w:pPr>
            <w:r>
              <w:rPr>
                <w:rFonts w:ascii="Arial" w:hAnsi="Arial"/>
              </w:rPr>
              <w:t>04/07/2005</w:t>
            </w:r>
          </w:p>
        </w:tc>
        <w:tc>
          <w:tcPr>
            <w:tcW w:w="6784" w:type="dxa"/>
          </w:tcPr>
          <w:p w14:paraId="56462EA0" w14:textId="77777777" w:rsidR="003923B1" w:rsidRDefault="003923B1">
            <w:pPr>
              <w:pStyle w:val="Header"/>
              <w:tabs>
                <w:tab w:val="clear" w:pos="4153"/>
                <w:tab w:val="clear" w:pos="8306"/>
              </w:tabs>
              <w:rPr>
                <w:rFonts w:ascii="Arial" w:hAnsi="Arial"/>
              </w:rPr>
            </w:pPr>
            <w:r>
              <w:rPr>
                <w:rFonts w:ascii="Arial" w:hAnsi="Arial"/>
              </w:rPr>
              <w:t>Issue 002 incorporating PA021</w:t>
            </w:r>
          </w:p>
        </w:tc>
      </w:tr>
      <w:tr w:rsidR="003923B1" w14:paraId="682F19C3" w14:textId="77777777">
        <w:tc>
          <w:tcPr>
            <w:tcW w:w="961" w:type="dxa"/>
          </w:tcPr>
          <w:p w14:paraId="4ED1F072" w14:textId="77777777" w:rsidR="003923B1" w:rsidRDefault="003923B1">
            <w:pPr>
              <w:rPr>
                <w:rFonts w:ascii="Arial" w:hAnsi="Arial"/>
              </w:rPr>
            </w:pPr>
            <w:r>
              <w:rPr>
                <w:rFonts w:ascii="Arial" w:hAnsi="Arial"/>
              </w:rPr>
              <w:t>Issue 3</w:t>
            </w:r>
          </w:p>
        </w:tc>
        <w:tc>
          <w:tcPr>
            <w:tcW w:w="1997" w:type="dxa"/>
          </w:tcPr>
          <w:p w14:paraId="67021463" w14:textId="77777777" w:rsidR="003923B1" w:rsidRDefault="003923B1">
            <w:pPr>
              <w:rPr>
                <w:rFonts w:ascii="Arial" w:hAnsi="Arial"/>
              </w:rPr>
            </w:pPr>
            <w:r>
              <w:rPr>
                <w:rFonts w:ascii="Arial" w:hAnsi="Arial"/>
              </w:rPr>
              <w:t>25/10/2005</w:t>
            </w:r>
          </w:p>
        </w:tc>
        <w:tc>
          <w:tcPr>
            <w:tcW w:w="6784" w:type="dxa"/>
          </w:tcPr>
          <w:p w14:paraId="55D50509" w14:textId="77777777" w:rsidR="003923B1" w:rsidRDefault="003923B1">
            <w:pPr>
              <w:pStyle w:val="Header"/>
              <w:tabs>
                <w:tab w:val="clear" w:pos="4153"/>
                <w:tab w:val="clear" w:pos="8306"/>
              </w:tabs>
              <w:rPr>
                <w:rFonts w:ascii="Arial" w:hAnsi="Arial"/>
              </w:rPr>
            </w:pPr>
            <w:r>
              <w:rPr>
                <w:rFonts w:ascii="Arial" w:hAnsi="Arial"/>
              </w:rPr>
              <w:t>Issue 003 incorporating PA034 &amp; PA037</w:t>
            </w:r>
          </w:p>
        </w:tc>
      </w:tr>
      <w:tr w:rsidR="00566DDB" w14:paraId="4676CF03" w14:textId="77777777">
        <w:tc>
          <w:tcPr>
            <w:tcW w:w="961" w:type="dxa"/>
          </w:tcPr>
          <w:p w14:paraId="71FC3277" w14:textId="77777777" w:rsidR="00566DDB" w:rsidRPr="005622E7" w:rsidRDefault="00566DDB">
            <w:pPr>
              <w:rPr>
                <w:rFonts w:ascii="Arial" w:hAnsi="Arial"/>
              </w:rPr>
            </w:pPr>
            <w:r w:rsidRPr="00C869F6">
              <w:rPr>
                <w:rFonts w:ascii="Arial" w:hAnsi="Arial" w:cs="Arial"/>
              </w:rPr>
              <w:t xml:space="preserve">Issue </w:t>
            </w:r>
            <w:r w:rsidR="0050139C">
              <w:rPr>
                <w:rFonts w:ascii="Arial" w:hAnsi="Arial" w:cs="Arial"/>
              </w:rPr>
              <w:t>4</w:t>
            </w:r>
          </w:p>
        </w:tc>
        <w:tc>
          <w:tcPr>
            <w:tcW w:w="1997" w:type="dxa"/>
          </w:tcPr>
          <w:p w14:paraId="7328FD42" w14:textId="77777777" w:rsidR="00566DDB" w:rsidRPr="005622E7" w:rsidRDefault="000947CB">
            <w:pPr>
              <w:rPr>
                <w:rFonts w:ascii="Arial" w:hAnsi="Arial"/>
              </w:rPr>
            </w:pPr>
            <w:r>
              <w:rPr>
                <w:rFonts w:ascii="Arial" w:hAnsi="Arial" w:cs="Arial"/>
              </w:rPr>
              <w:t>24</w:t>
            </w:r>
            <w:r w:rsidR="00566DDB" w:rsidRPr="00C869F6">
              <w:rPr>
                <w:rFonts w:ascii="Arial" w:hAnsi="Arial" w:cs="Arial"/>
              </w:rPr>
              <w:t>/</w:t>
            </w:r>
            <w:r>
              <w:rPr>
                <w:rFonts w:ascii="Arial" w:hAnsi="Arial" w:cs="Arial"/>
              </w:rPr>
              <w:t>11</w:t>
            </w:r>
            <w:r w:rsidR="00566DDB" w:rsidRPr="00C869F6">
              <w:rPr>
                <w:rFonts w:ascii="Arial" w:hAnsi="Arial" w:cs="Arial"/>
              </w:rPr>
              <w:t>/2009</w:t>
            </w:r>
          </w:p>
        </w:tc>
        <w:tc>
          <w:tcPr>
            <w:tcW w:w="6784" w:type="dxa"/>
          </w:tcPr>
          <w:p w14:paraId="0688BAE6" w14:textId="77777777" w:rsidR="00566DDB" w:rsidRPr="005622E7" w:rsidRDefault="00566DDB">
            <w:pPr>
              <w:pStyle w:val="Header"/>
              <w:tabs>
                <w:tab w:val="clear" w:pos="4153"/>
                <w:tab w:val="clear" w:pos="8306"/>
              </w:tabs>
              <w:rPr>
                <w:rFonts w:ascii="Arial" w:hAnsi="Arial"/>
              </w:rPr>
            </w:pPr>
            <w:r w:rsidRPr="00C869F6">
              <w:rPr>
                <w:rFonts w:ascii="Arial" w:hAnsi="Arial" w:cs="Arial"/>
              </w:rPr>
              <w:t>Incorporating changes for Offshore Transmission</w:t>
            </w:r>
          </w:p>
        </w:tc>
      </w:tr>
      <w:tr w:rsidR="00C869F6" w14:paraId="091CC2CB" w14:textId="77777777">
        <w:tc>
          <w:tcPr>
            <w:tcW w:w="961" w:type="dxa"/>
          </w:tcPr>
          <w:p w14:paraId="56F08E8A" w14:textId="77777777" w:rsidR="00C869F6" w:rsidRPr="00C869F6" w:rsidRDefault="00C869F6">
            <w:pPr>
              <w:rPr>
                <w:rFonts w:ascii="Arial" w:hAnsi="Arial" w:cs="Arial"/>
              </w:rPr>
            </w:pPr>
            <w:r>
              <w:rPr>
                <w:rFonts w:ascii="Arial" w:hAnsi="Arial" w:cs="Arial"/>
              </w:rPr>
              <w:t>Issue 5</w:t>
            </w:r>
          </w:p>
        </w:tc>
        <w:tc>
          <w:tcPr>
            <w:tcW w:w="1997" w:type="dxa"/>
          </w:tcPr>
          <w:p w14:paraId="659925EA" w14:textId="77777777" w:rsidR="00C869F6" w:rsidRDefault="00C869F6" w:rsidP="00BF1702">
            <w:pPr>
              <w:rPr>
                <w:rFonts w:ascii="Arial" w:hAnsi="Arial" w:cs="Arial"/>
              </w:rPr>
            </w:pPr>
            <w:r>
              <w:rPr>
                <w:rFonts w:ascii="Arial" w:hAnsi="Arial" w:cs="Arial"/>
              </w:rPr>
              <w:t>01/04/201</w:t>
            </w:r>
            <w:r w:rsidR="00BF1702">
              <w:rPr>
                <w:rFonts w:ascii="Arial" w:hAnsi="Arial" w:cs="Arial"/>
              </w:rPr>
              <w:t>9</w:t>
            </w:r>
          </w:p>
        </w:tc>
        <w:tc>
          <w:tcPr>
            <w:tcW w:w="6784" w:type="dxa"/>
          </w:tcPr>
          <w:p w14:paraId="3F505D6C" w14:textId="77777777" w:rsidR="00C869F6" w:rsidRPr="00C869F6" w:rsidRDefault="000341C0">
            <w:pPr>
              <w:pStyle w:val="Header"/>
              <w:tabs>
                <w:tab w:val="clear" w:pos="4153"/>
                <w:tab w:val="clear" w:pos="8306"/>
              </w:tabs>
              <w:rPr>
                <w:rFonts w:ascii="Arial" w:hAnsi="Arial" w:cs="Arial"/>
              </w:rPr>
            </w:pPr>
            <w:r>
              <w:rPr>
                <w:rFonts w:ascii="Arial" w:hAnsi="Arial" w:cs="Arial"/>
              </w:rPr>
              <w:t xml:space="preserve">Issue 005 </w:t>
            </w:r>
            <w:r w:rsidR="00C869F6">
              <w:rPr>
                <w:rFonts w:ascii="Arial" w:hAnsi="Arial" w:cs="Arial"/>
              </w:rPr>
              <w:t>Incorporating changes for National Grid Legal Separation</w:t>
            </w:r>
          </w:p>
        </w:tc>
      </w:tr>
    </w:tbl>
    <w:p w14:paraId="2F698EF5" w14:textId="77777777" w:rsidR="003923B1" w:rsidRDefault="003923B1">
      <w:pPr>
        <w:rPr>
          <w:b/>
        </w:rPr>
      </w:pPr>
    </w:p>
    <w:p w14:paraId="7F9E2318" w14:textId="77777777" w:rsidR="003923B1" w:rsidRDefault="003923B1">
      <w:pPr>
        <w:keepNext/>
        <w:keepLines/>
        <w:rPr>
          <w:rFonts w:ascii="Arial" w:hAnsi="Arial"/>
          <w:b/>
          <w:sz w:val="24"/>
        </w:rPr>
      </w:pPr>
    </w:p>
    <w:p w14:paraId="70B5449B" w14:textId="77777777" w:rsidR="009B1870" w:rsidRPr="00C1642C" w:rsidRDefault="009B1870">
      <w:pPr>
        <w:keepNext/>
        <w:keepLines/>
        <w:rPr>
          <w:rFonts w:ascii="Arial" w:hAnsi="Arial" w:cs="Arial"/>
          <w:b/>
          <w:sz w:val="24"/>
        </w:rPr>
      </w:pPr>
    </w:p>
    <w:p w14:paraId="7515D5EE" w14:textId="77777777" w:rsidR="003923B1" w:rsidRDefault="003923B1">
      <w:pPr>
        <w:pStyle w:val="Heading1"/>
        <w:keepLines/>
      </w:pPr>
      <w:r>
        <w:br w:type="page"/>
      </w:r>
      <w:r>
        <w:lastRenderedPageBreak/>
        <w:t>Introduction</w:t>
      </w:r>
    </w:p>
    <w:p w14:paraId="61BD13C1" w14:textId="77777777" w:rsidR="003923B1" w:rsidRDefault="003923B1">
      <w:pPr>
        <w:keepNext/>
        <w:keepLines/>
        <w:jc w:val="both"/>
        <w:rPr>
          <w:rFonts w:ascii="Arial" w:hAnsi="Arial"/>
        </w:rPr>
      </w:pPr>
    </w:p>
    <w:p w14:paraId="2DABBC8A" w14:textId="77777777" w:rsidR="003923B1" w:rsidRDefault="003923B1">
      <w:pPr>
        <w:pStyle w:val="Heading2"/>
        <w:keepLines/>
      </w:pPr>
      <w:r>
        <w:t>Scope</w:t>
      </w:r>
    </w:p>
    <w:p w14:paraId="306CC36A" w14:textId="77777777" w:rsidR="003923B1" w:rsidRDefault="003923B1">
      <w:pPr>
        <w:pStyle w:val="Heading3"/>
        <w:keepLines/>
      </w:pPr>
      <w:r>
        <w:t>This procedure describes contingency arrangements required by NGE</w:t>
      </w:r>
      <w:r w:rsidR="00C869F6">
        <w:t>SO</w:t>
      </w:r>
      <w:r>
        <w:t xml:space="preserve"> and each TO </w:t>
      </w:r>
      <w:proofErr w:type="spellStart"/>
      <w:r>
        <w:t>to</w:t>
      </w:r>
      <w:proofErr w:type="spellEnd"/>
      <w:r>
        <w:t xml:space="preserve"> maintain the capability to monitor and operate the System following certain events.  These events may include but are not limited to: </w:t>
      </w:r>
    </w:p>
    <w:p w14:paraId="579185B5"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an event that results in a Main Control Centre becoming unusable;</w:t>
      </w:r>
    </w:p>
    <w:p w14:paraId="04C3668C"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the failure of telephony infrastructure;</w:t>
      </w:r>
    </w:p>
    <w:p w14:paraId="5741AAA7" w14:textId="77777777" w:rsidR="003923B1" w:rsidRDefault="003923B1" w:rsidP="003923B1">
      <w:pPr>
        <w:keepNext/>
        <w:keepLines/>
        <w:numPr>
          <w:ilvl w:val="0"/>
          <w:numId w:val="5"/>
        </w:numPr>
        <w:tabs>
          <w:tab w:val="clear" w:pos="360"/>
          <w:tab w:val="num" w:pos="1080"/>
        </w:tabs>
        <w:spacing w:after="120"/>
        <w:ind w:left="1077" w:hanging="357"/>
        <w:jc w:val="both"/>
        <w:rPr>
          <w:rFonts w:ascii="Arial" w:hAnsi="Arial"/>
        </w:rPr>
      </w:pPr>
      <w:r>
        <w:rPr>
          <w:rFonts w:ascii="Arial" w:hAnsi="Arial"/>
        </w:rPr>
        <w:t xml:space="preserve">the loss of </w:t>
      </w:r>
      <w:proofErr w:type="gramStart"/>
      <w:r w:rsidR="00A954FE">
        <w:rPr>
          <w:rFonts w:ascii="Arial" w:hAnsi="Arial"/>
        </w:rPr>
        <w:t xml:space="preserve">a </w:t>
      </w:r>
      <w:r>
        <w:rPr>
          <w:rFonts w:ascii="Arial" w:hAnsi="Arial"/>
        </w:rPr>
        <w:t xml:space="preserve"> Datalink</w:t>
      </w:r>
      <w:proofErr w:type="gramEnd"/>
      <w:r>
        <w:rPr>
          <w:rFonts w:ascii="Arial" w:hAnsi="Arial"/>
        </w:rPr>
        <w:t xml:space="preserve"> between NGE</w:t>
      </w:r>
      <w:r w:rsidR="00C869F6">
        <w:rPr>
          <w:rFonts w:ascii="Arial" w:hAnsi="Arial"/>
        </w:rPr>
        <w:t>SO</w:t>
      </w:r>
      <w:r>
        <w:rPr>
          <w:rFonts w:ascii="Arial" w:hAnsi="Arial"/>
        </w:rPr>
        <w:t xml:space="preserve"> and TO;</w:t>
      </w:r>
    </w:p>
    <w:p w14:paraId="0D3C9F70"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the failure of NGE</w:t>
      </w:r>
      <w:r w:rsidR="00C869F6">
        <w:rPr>
          <w:rFonts w:ascii="Arial" w:hAnsi="Arial"/>
        </w:rPr>
        <w:t>SO</w:t>
      </w:r>
      <w:r>
        <w:rPr>
          <w:rFonts w:ascii="Arial" w:hAnsi="Arial"/>
        </w:rPr>
        <w:t xml:space="preserve"> SCADA facilities; or</w:t>
      </w:r>
    </w:p>
    <w:p w14:paraId="69BD4C33"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the failure of TO SCADA facilities.</w:t>
      </w:r>
    </w:p>
    <w:p w14:paraId="1E21296E" w14:textId="77777777" w:rsidR="003923B1" w:rsidRDefault="003923B1">
      <w:pPr>
        <w:keepNext/>
        <w:keepLines/>
        <w:spacing w:after="120"/>
        <w:ind w:left="720"/>
        <w:jc w:val="both"/>
        <w:rPr>
          <w:rFonts w:ascii="Arial" w:hAnsi="Arial"/>
        </w:rPr>
      </w:pPr>
      <w:r>
        <w:rPr>
          <w:rFonts w:ascii="Arial" w:hAnsi="Arial"/>
        </w:rPr>
        <w:t>For the avoidance of doubt the above list is non-exhaustive and other events may require the contingency arrangements to be invoked.</w:t>
      </w:r>
    </w:p>
    <w:p w14:paraId="793F1FD3" w14:textId="77777777" w:rsidR="003923B1" w:rsidRDefault="003923B1">
      <w:pPr>
        <w:pStyle w:val="Heading3"/>
        <w:keepLines/>
      </w:pPr>
      <w:r>
        <w:t>This procedure applies to NGE</w:t>
      </w:r>
      <w:r w:rsidR="00C869F6">
        <w:t>SO</w:t>
      </w:r>
      <w:r>
        <w:t xml:space="preserve"> and each TO.</w:t>
      </w:r>
    </w:p>
    <w:p w14:paraId="05B4CAB5" w14:textId="77777777" w:rsidR="003923B1" w:rsidRDefault="003923B1" w:rsidP="00C1642C">
      <w:pPr>
        <w:pStyle w:val="Heading3"/>
        <w:keepLines/>
      </w:pPr>
      <w:r>
        <w:t>For the purposes of this document, the TOs are:</w:t>
      </w:r>
    </w:p>
    <w:p w14:paraId="03D12859" w14:textId="77777777" w:rsidR="00C869F6" w:rsidRDefault="00C869F6" w:rsidP="00C1642C">
      <w:pPr>
        <w:pStyle w:val="Heading3"/>
        <w:keepLines/>
        <w:numPr>
          <w:ilvl w:val="0"/>
          <w:numId w:val="3"/>
        </w:numPr>
        <w:tabs>
          <w:tab w:val="clear" w:pos="360"/>
          <w:tab w:val="num" w:pos="1080"/>
        </w:tabs>
        <w:ind w:left="1080"/>
      </w:pPr>
      <w:r>
        <w:t>NGET;</w:t>
      </w:r>
    </w:p>
    <w:p w14:paraId="0A05805A" w14:textId="77777777" w:rsidR="003923B1" w:rsidRDefault="003923B1" w:rsidP="00C1642C">
      <w:pPr>
        <w:pStyle w:val="Heading3"/>
        <w:keepLines/>
        <w:numPr>
          <w:ilvl w:val="0"/>
          <w:numId w:val="3"/>
        </w:numPr>
        <w:tabs>
          <w:tab w:val="clear" w:pos="360"/>
          <w:tab w:val="num" w:pos="1080"/>
        </w:tabs>
        <w:ind w:left="1080"/>
      </w:pPr>
      <w:r>
        <w:t xml:space="preserve">SPT; </w:t>
      </w:r>
    </w:p>
    <w:p w14:paraId="1019C202" w14:textId="77777777" w:rsidR="00566DDB" w:rsidRPr="00C869F6" w:rsidRDefault="00566DDB" w:rsidP="00C869F6">
      <w:pPr>
        <w:keepNext/>
        <w:keepLines/>
        <w:numPr>
          <w:ilvl w:val="0"/>
          <w:numId w:val="3"/>
        </w:numPr>
        <w:tabs>
          <w:tab w:val="clear" w:pos="360"/>
          <w:tab w:val="num" w:pos="1080"/>
        </w:tabs>
        <w:ind w:left="1080"/>
        <w:rPr>
          <w:rFonts w:ascii="Arial" w:hAnsi="Arial" w:cs="Arial"/>
        </w:rPr>
      </w:pPr>
      <w:proofErr w:type="spellStart"/>
      <w:proofErr w:type="gramStart"/>
      <w:r w:rsidRPr="00C869F6">
        <w:rPr>
          <w:rFonts w:ascii="Arial" w:hAnsi="Arial" w:cs="Arial"/>
        </w:rPr>
        <w:t>SHETL</w:t>
      </w:r>
      <w:r w:rsidR="00C1642C">
        <w:rPr>
          <w:rFonts w:ascii="Arial" w:hAnsi="Arial" w:cs="Arial"/>
        </w:rPr>
        <w:t>;and</w:t>
      </w:r>
      <w:proofErr w:type="spellEnd"/>
      <w:proofErr w:type="gramEnd"/>
    </w:p>
    <w:p w14:paraId="47347AE0" w14:textId="77777777" w:rsidR="00566DDB" w:rsidRPr="00566DDB" w:rsidRDefault="00566DDB" w:rsidP="00C869F6">
      <w:pPr>
        <w:keepNext/>
        <w:keepLines/>
      </w:pPr>
    </w:p>
    <w:p w14:paraId="435ACD66" w14:textId="77777777" w:rsidR="00C1642C" w:rsidRDefault="00C1642C" w:rsidP="00C1642C">
      <w:pPr>
        <w:pStyle w:val="Heading3"/>
        <w:keepLines/>
        <w:numPr>
          <w:ilvl w:val="0"/>
          <w:numId w:val="3"/>
        </w:numPr>
        <w:tabs>
          <w:tab w:val="clear" w:pos="360"/>
          <w:tab w:val="num" w:pos="1080"/>
        </w:tabs>
        <w:ind w:left="1080"/>
      </w:pPr>
      <w:r>
        <w:t>All Offshore Transmission Licence holders as appointed by OFGEM</w:t>
      </w:r>
    </w:p>
    <w:p w14:paraId="0D869CB9" w14:textId="77777777" w:rsidR="003923B1" w:rsidRDefault="00C1642C" w:rsidP="00C869F6">
      <w:pPr>
        <w:pStyle w:val="Heading3"/>
        <w:keepLines/>
        <w:numPr>
          <w:ilvl w:val="0"/>
          <w:numId w:val="0"/>
        </w:numPr>
        <w:ind w:left="720"/>
      </w:pPr>
      <w:proofErr w:type="gramStart"/>
      <w:r w:rsidRPr="002A0785">
        <w:t>In the event that</w:t>
      </w:r>
      <w:proofErr w:type="gramEnd"/>
      <w:r w:rsidRPr="002A0785">
        <w:t xml:space="preserve"> specific conditions or exceptions are made in the document relating to an Onshore TO or Offshore TO these will be prefixed appropriately</w:t>
      </w:r>
      <w:r w:rsidR="003923B1">
        <w:t>.</w:t>
      </w:r>
    </w:p>
    <w:p w14:paraId="00371072" w14:textId="77777777" w:rsidR="003923B1" w:rsidRDefault="003923B1">
      <w:pPr>
        <w:pStyle w:val="Heading3"/>
        <w:keepLines/>
      </w:pPr>
      <w:r>
        <w:t xml:space="preserve">This procedure applies to both operational and IS functions within both </w:t>
      </w:r>
      <w:r w:rsidR="00A600FE">
        <w:t>a</w:t>
      </w:r>
      <w:r w:rsidR="00C869F6">
        <w:t xml:space="preserve"> </w:t>
      </w:r>
      <w:r>
        <w:t xml:space="preserve">TO and </w:t>
      </w:r>
      <w:r w:rsidR="00C869F6">
        <w:t>NGESO</w:t>
      </w:r>
      <w:r>
        <w:t>.  This document does not cover any contingency arrangements that may be required under a Black Start condition</w:t>
      </w:r>
      <w:r w:rsidR="00A600FE">
        <w:t xml:space="preserve"> </w:t>
      </w:r>
      <w:r w:rsidR="00377E8C">
        <w:t xml:space="preserve">(which are covered separately under </w:t>
      </w:r>
      <w:r w:rsidR="00A600FE">
        <w:t>STCP</w:t>
      </w:r>
      <w:r w:rsidR="00BE2487">
        <w:t xml:space="preserve"> </w:t>
      </w:r>
      <w:r w:rsidR="00A600FE">
        <w:t>6-1 Black Start</w:t>
      </w:r>
      <w:r w:rsidR="00377E8C">
        <w:t>)</w:t>
      </w:r>
      <w:r>
        <w:t>.</w:t>
      </w:r>
    </w:p>
    <w:p w14:paraId="5B7E9178" w14:textId="77777777" w:rsidR="003923B1" w:rsidRDefault="003923B1">
      <w:pPr>
        <w:keepNext/>
        <w:keepLines/>
      </w:pPr>
    </w:p>
    <w:p w14:paraId="219FA14F" w14:textId="77777777" w:rsidR="003923B1" w:rsidRDefault="003923B1">
      <w:pPr>
        <w:pStyle w:val="Heading2"/>
        <w:keepLines/>
      </w:pPr>
      <w:r>
        <w:t>Objectives</w:t>
      </w:r>
    </w:p>
    <w:p w14:paraId="03FC071B" w14:textId="77777777" w:rsidR="003923B1" w:rsidRDefault="003923B1">
      <w:pPr>
        <w:pStyle w:val="Heading3"/>
        <w:keepLines/>
      </w:pPr>
      <w:r>
        <w:t>The objective of this procedure is to specify the minimum Emergency Control Centre facilities for each party and the actions to be taken when communication routes (data and voice) fail.</w:t>
      </w:r>
    </w:p>
    <w:p w14:paraId="76A93B25" w14:textId="77777777" w:rsidR="003923B1" w:rsidRDefault="003923B1">
      <w:pPr>
        <w:pStyle w:val="Heading1"/>
        <w:keepLines/>
        <w:numPr>
          <w:ilvl w:val="0"/>
          <w:numId w:val="0"/>
        </w:numPr>
        <w:spacing w:after="120"/>
      </w:pPr>
    </w:p>
    <w:p w14:paraId="554EFE50" w14:textId="77777777" w:rsidR="003923B1" w:rsidRDefault="003923B1">
      <w:pPr>
        <w:pStyle w:val="Heading1"/>
        <w:keepLines/>
        <w:spacing w:after="120"/>
        <w:ind w:left="431" w:hanging="431"/>
      </w:pPr>
      <w:r>
        <w:t>Key Definitions</w:t>
      </w:r>
    </w:p>
    <w:p w14:paraId="527F3747" w14:textId="77777777" w:rsidR="003923B1" w:rsidRDefault="003923B1">
      <w:pPr>
        <w:pStyle w:val="Heading2"/>
        <w:keepLines/>
      </w:pPr>
      <w:r>
        <w:t>For the purposes of STCP06-4:</w:t>
      </w:r>
    </w:p>
    <w:p w14:paraId="75786E10" w14:textId="77777777" w:rsidR="003923B1" w:rsidRDefault="003923B1">
      <w:pPr>
        <w:pStyle w:val="Heading3"/>
        <w:keepLines/>
      </w:pPr>
      <w:r>
        <w:rPr>
          <w:b/>
        </w:rPr>
        <w:t>SCADA</w:t>
      </w:r>
      <w:r>
        <w:t xml:space="preserve"> means</w:t>
      </w:r>
      <w:r>
        <w:tab/>
        <w:t xml:space="preserve">Supervisory Control </w:t>
      </w:r>
      <w:proofErr w:type="gramStart"/>
      <w:r>
        <w:t>And</w:t>
      </w:r>
      <w:proofErr w:type="gramEnd"/>
      <w:r>
        <w:t xml:space="preserve"> Data Acquisition system i.e. the system used to monitor, operate and control </w:t>
      </w:r>
      <w:r w:rsidR="005748C7">
        <w:t>a</w:t>
      </w:r>
      <w:r>
        <w:t xml:space="preserve"> Transmission System (including outstations).  Where the term </w:t>
      </w:r>
      <w:r w:rsidR="00C869F6">
        <w:t>NGESO</w:t>
      </w:r>
      <w:r>
        <w:t xml:space="preserve"> SCADA is used this refers to a Supervisory Control </w:t>
      </w:r>
      <w:proofErr w:type="gramStart"/>
      <w:r>
        <w:t>And</w:t>
      </w:r>
      <w:proofErr w:type="gramEnd"/>
      <w:r>
        <w:t xml:space="preserve"> Data Acquisition system owned by </w:t>
      </w:r>
      <w:r w:rsidR="00C869F6">
        <w:t>NGESO</w:t>
      </w:r>
      <w:r>
        <w:t xml:space="preserve"> and where the term TO SCADA is used this refers to a Supervisory Control And Data Acquisition system owned by a TO.</w:t>
      </w:r>
    </w:p>
    <w:p w14:paraId="282362C3" w14:textId="77777777" w:rsidR="003923B1" w:rsidRDefault="003923B1">
      <w:pPr>
        <w:pStyle w:val="Heading3"/>
        <w:keepLines/>
      </w:pPr>
      <w:r>
        <w:rPr>
          <w:b/>
        </w:rPr>
        <w:t>Main Control Centre(s)</w:t>
      </w:r>
      <w:r>
        <w:t xml:space="preserve"> means</w:t>
      </w:r>
      <w:r>
        <w:tab/>
        <w:t xml:space="preserve">the primary location(s) used by </w:t>
      </w:r>
      <w:r w:rsidR="00C869F6">
        <w:t>NGESO</w:t>
      </w:r>
      <w:r>
        <w:t xml:space="preserve"> or a TO for the purpose of control and operation of </w:t>
      </w:r>
      <w:r w:rsidR="005748C7">
        <w:t>a</w:t>
      </w:r>
      <w:r>
        <w:t xml:space="preserve"> Transmission System.</w:t>
      </w:r>
    </w:p>
    <w:p w14:paraId="70908B8F" w14:textId="77777777" w:rsidR="003923B1" w:rsidRDefault="003923B1" w:rsidP="00C1642C">
      <w:pPr>
        <w:pStyle w:val="Heading3"/>
        <w:keepLines/>
      </w:pPr>
      <w:r>
        <w:rPr>
          <w:b/>
        </w:rPr>
        <w:t>Emergency Control Centre</w:t>
      </w:r>
      <w:r>
        <w:t xml:space="preserve"> means an </w:t>
      </w:r>
      <w:r w:rsidRPr="005622E7">
        <w:t>additional Control</w:t>
      </w:r>
      <w:r>
        <w:t xml:space="preserve"> Centre at a remote location from the Main Control Centre(s), which can be used to control and operate the System if the Main Control Centre(s) becomes unusable.</w:t>
      </w:r>
    </w:p>
    <w:p w14:paraId="7446DA0B" w14:textId="77777777" w:rsidR="00566DDB" w:rsidRPr="00566DDB" w:rsidRDefault="00566DDB" w:rsidP="00C869F6">
      <w:pPr>
        <w:keepNext/>
        <w:keepLines/>
      </w:pPr>
    </w:p>
    <w:p w14:paraId="5D27C3D1" w14:textId="77777777" w:rsidR="003923B1" w:rsidRDefault="003923B1" w:rsidP="00C1642C">
      <w:pPr>
        <w:pStyle w:val="Heading3"/>
        <w:keepLines/>
      </w:pPr>
      <w:r>
        <w:rPr>
          <w:b/>
        </w:rPr>
        <w:lastRenderedPageBreak/>
        <w:t>Complete Voice Communication Failure</w:t>
      </w:r>
      <w:r>
        <w:t xml:space="preserve"> means a concurrent failure of Control Telephony, PSTN, PTN and mobile voice communication systems.</w:t>
      </w:r>
    </w:p>
    <w:p w14:paraId="59901173" w14:textId="77777777" w:rsidR="003923B1" w:rsidRDefault="003923B1">
      <w:pPr>
        <w:pStyle w:val="Heading3"/>
        <w:keepLines/>
      </w:pPr>
      <w:r>
        <w:rPr>
          <w:b/>
        </w:rPr>
        <w:t>Datalink</w:t>
      </w:r>
      <w:r>
        <w:t xml:space="preserve"> means</w:t>
      </w:r>
      <w:r>
        <w:tab/>
        <w:t xml:space="preserve"> a communication system established between </w:t>
      </w:r>
      <w:r w:rsidR="00C869F6">
        <w:t>NGESO</w:t>
      </w:r>
      <w:r>
        <w:t xml:space="preserve"> and </w:t>
      </w:r>
      <w:r w:rsidR="005748C7">
        <w:t>a</w:t>
      </w:r>
      <w:r>
        <w:t xml:space="preserve"> TO for the transfer of real time SCADA Data from </w:t>
      </w:r>
      <w:r w:rsidR="005748C7">
        <w:t>that</w:t>
      </w:r>
      <w:r>
        <w:t xml:space="preserve"> TO </w:t>
      </w:r>
      <w:proofErr w:type="spellStart"/>
      <w:r>
        <w:t>to</w:t>
      </w:r>
      <w:proofErr w:type="spellEnd"/>
      <w:r>
        <w:t xml:space="preserve"> </w:t>
      </w:r>
      <w:r w:rsidR="00C869F6">
        <w:t>NGESO</w:t>
      </w:r>
      <w:r>
        <w:t>.</w:t>
      </w:r>
    </w:p>
    <w:p w14:paraId="06FA5188" w14:textId="77777777" w:rsidR="003923B1" w:rsidRDefault="003923B1" w:rsidP="00C869F6">
      <w:pPr>
        <w:keepNext/>
        <w:keepLines/>
        <w:tabs>
          <w:tab w:val="left" w:pos="709"/>
        </w:tabs>
        <w:ind w:left="709" w:hanging="709"/>
        <w:rPr>
          <w:rFonts w:ascii="Arial" w:hAnsi="Arial" w:cs="Arial"/>
        </w:rPr>
      </w:pPr>
      <w:r>
        <w:rPr>
          <w:rFonts w:ascii="Arial" w:hAnsi="Arial" w:cs="Arial"/>
          <w:bCs/>
        </w:rPr>
        <w:t>2.1.6</w:t>
      </w:r>
      <w:r>
        <w:rPr>
          <w:rFonts w:ascii="Arial" w:hAnsi="Arial" w:cs="Arial"/>
          <w:bCs/>
        </w:rPr>
        <w:tab/>
      </w:r>
      <w:r>
        <w:rPr>
          <w:rFonts w:ascii="Arial" w:hAnsi="Arial" w:cs="Arial"/>
          <w:b/>
        </w:rPr>
        <w:t xml:space="preserve">Event </w:t>
      </w:r>
      <w:r>
        <w:rPr>
          <w:rFonts w:ascii="Arial" w:hAnsi="Arial" w:cs="Arial"/>
        </w:rPr>
        <w:t>is as defined in the Grid Code as at the Code Effective Date and for the purposes of this STCP only, not as defined in the STC.</w:t>
      </w:r>
    </w:p>
    <w:p w14:paraId="4C167F56" w14:textId="77777777" w:rsidR="00C1642C" w:rsidRDefault="00C1642C" w:rsidP="00C869F6">
      <w:pPr>
        <w:keepNext/>
        <w:keepLines/>
        <w:tabs>
          <w:tab w:val="left" w:pos="709"/>
        </w:tabs>
        <w:ind w:left="709" w:hanging="709"/>
        <w:rPr>
          <w:rFonts w:ascii="Arial" w:hAnsi="Arial" w:cs="Arial"/>
        </w:rPr>
      </w:pPr>
    </w:p>
    <w:p w14:paraId="161FD12C" w14:textId="77777777" w:rsidR="00C1642C" w:rsidRDefault="00C1642C" w:rsidP="00C869F6">
      <w:pPr>
        <w:keepNext/>
        <w:keepLines/>
        <w:tabs>
          <w:tab w:val="left" w:pos="709"/>
        </w:tabs>
        <w:ind w:left="709" w:hanging="709"/>
        <w:rPr>
          <w:rFonts w:ascii="Arial" w:hAnsi="Arial" w:cs="Arial"/>
        </w:rPr>
      </w:pPr>
    </w:p>
    <w:p w14:paraId="5DA85109" w14:textId="77777777" w:rsidR="003923B1" w:rsidRDefault="003923B1" w:rsidP="00C1642C">
      <w:pPr>
        <w:pStyle w:val="Heading1"/>
        <w:keepLines/>
      </w:pPr>
      <w:r>
        <w:t>General Requirements</w:t>
      </w:r>
    </w:p>
    <w:p w14:paraId="1D39AE1F" w14:textId="77777777" w:rsidR="003923B1" w:rsidRDefault="003923B1">
      <w:pPr>
        <w:keepNext/>
        <w:keepLines/>
      </w:pPr>
    </w:p>
    <w:p w14:paraId="48D9ABA9" w14:textId="77777777" w:rsidR="003923B1" w:rsidRDefault="003923B1">
      <w:pPr>
        <w:pStyle w:val="Heading3"/>
        <w:keepLines/>
      </w:pPr>
      <w:r>
        <w:t xml:space="preserve">To prevent the loss of a single control location precipitating the complete loss of control facilities and services, communication and SCADA facilities should </w:t>
      </w:r>
      <w:r w:rsidR="0088398D">
        <w:t>[</w:t>
      </w:r>
      <w:r w:rsidR="00D068F0">
        <w:t xml:space="preserve">as far as </w:t>
      </w:r>
      <w:r w:rsidR="00385EDD">
        <w:t>practica</w:t>
      </w:r>
      <w:r w:rsidR="0088398D">
        <w:t xml:space="preserve">ble] </w:t>
      </w:r>
      <w:r>
        <w:t xml:space="preserve">be distributed across different site locations. </w:t>
      </w:r>
    </w:p>
    <w:p w14:paraId="619B4869" w14:textId="77777777" w:rsidR="003923B1" w:rsidRPr="00D068F0" w:rsidRDefault="003923B1">
      <w:pPr>
        <w:pStyle w:val="Heading3"/>
        <w:keepLines/>
      </w:pPr>
      <w:r>
        <w:t>Each Party shall have in place contingency plans to cope with the events including those described in section 1.  Each Party is responsible for preparing its own contingency plans</w:t>
      </w:r>
      <w:r w:rsidR="0088398D">
        <w:t xml:space="preserve"> which may include outsourcing services to other Transmission Licence holders</w:t>
      </w:r>
      <w:r w:rsidR="00D068F0">
        <w:t xml:space="preserve"> on a permanent or temporary basis</w:t>
      </w:r>
      <w:r>
        <w:t xml:space="preserve">.  Each TO shall make the relevant sections of their plans available to </w:t>
      </w:r>
      <w:r w:rsidR="00C869F6">
        <w:t>NGESO</w:t>
      </w:r>
      <w:r>
        <w:t xml:space="preserve"> and inform </w:t>
      </w:r>
      <w:r w:rsidR="00C869F6">
        <w:t>NGESO</w:t>
      </w:r>
      <w:r>
        <w:t xml:space="preserve"> of any modifications to the relevant sections of their plans.  </w:t>
      </w:r>
      <w:r w:rsidR="00C869F6">
        <w:t>NGESO</w:t>
      </w:r>
      <w:r>
        <w:t xml:space="preserve"> shall make the relevant sections of their plans available to the TO and inform the TO of any modifications to </w:t>
      </w:r>
      <w:r w:rsidRPr="00D068F0">
        <w:t>the relevant sections of their plans.</w:t>
      </w:r>
    </w:p>
    <w:p w14:paraId="1D35D211" w14:textId="77777777" w:rsidR="003923B1" w:rsidRPr="00D068F0" w:rsidRDefault="003923B1">
      <w:pPr>
        <w:pStyle w:val="BodyTextIndent2"/>
        <w:keepNext/>
        <w:keepLines/>
        <w:spacing w:after="120"/>
        <w:ind w:left="703"/>
        <w:jc w:val="both"/>
        <w:rPr>
          <w:rFonts w:ascii="Arial" w:hAnsi="Arial"/>
        </w:rPr>
      </w:pPr>
      <w:r w:rsidRPr="00D068F0">
        <w:rPr>
          <w:rFonts w:ascii="Arial" w:hAnsi="Arial"/>
        </w:rPr>
        <w:t xml:space="preserve">As a minimum, the contingency plans </w:t>
      </w:r>
      <w:r w:rsidR="00D068F0" w:rsidRPr="00D068F0">
        <w:rPr>
          <w:rFonts w:ascii="Arial" w:hAnsi="Arial"/>
        </w:rPr>
        <w:t xml:space="preserve">for </w:t>
      </w:r>
      <w:r w:rsidR="00C869F6">
        <w:rPr>
          <w:rFonts w:ascii="Arial" w:hAnsi="Arial"/>
        </w:rPr>
        <w:t>NGESO</w:t>
      </w:r>
      <w:r w:rsidR="00D068F0" w:rsidRPr="00D068F0">
        <w:rPr>
          <w:rFonts w:ascii="Arial" w:hAnsi="Arial"/>
        </w:rPr>
        <w:t xml:space="preserve"> and each TO </w:t>
      </w:r>
      <w:r w:rsidRPr="00D068F0">
        <w:rPr>
          <w:rFonts w:ascii="Arial" w:hAnsi="Arial"/>
        </w:rPr>
        <w:t>should include:</w:t>
      </w:r>
    </w:p>
    <w:p w14:paraId="34C89B8F" w14:textId="77777777" w:rsidR="00D068F0" w:rsidRDefault="00D068F0" w:rsidP="003923B1">
      <w:pPr>
        <w:pStyle w:val="BodyTextIndent2"/>
        <w:keepNext/>
        <w:keepLines/>
        <w:numPr>
          <w:ilvl w:val="0"/>
          <w:numId w:val="1"/>
        </w:numPr>
        <w:tabs>
          <w:tab w:val="clear" w:pos="644"/>
          <w:tab w:val="num" w:pos="1065"/>
        </w:tabs>
        <w:spacing w:after="120"/>
        <w:ind w:left="1043"/>
        <w:jc w:val="both"/>
        <w:rPr>
          <w:rFonts w:ascii="Arial" w:hAnsi="Arial"/>
        </w:rPr>
      </w:pPr>
      <w:r>
        <w:rPr>
          <w:rFonts w:ascii="Arial" w:hAnsi="Arial"/>
        </w:rPr>
        <w:t>The location of the Main Control Centre; and</w:t>
      </w:r>
    </w:p>
    <w:p w14:paraId="0F049E6F" w14:textId="77777777" w:rsidR="003923B1" w:rsidRPr="00D068F0" w:rsidRDefault="003923B1" w:rsidP="003923B1">
      <w:pPr>
        <w:pStyle w:val="BodyTextIndent2"/>
        <w:keepNext/>
        <w:keepLines/>
        <w:numPr>
          <w:ilvl w:val="0"/>
          <w:numId w:val="1"/>
        </w:numPr>
        <w:tabs>
          <w:tab w:val="clear" w:pos="644"/>
          <w:tab w:val="num" w:pos="1065"/>
        </w:tabs>
        <w:spacing w:after="120"/>
        <w:ind w:left="1043"/>
        <w:jc w:val="both"/>
        <w:rPr>
          <w:rFonts w:ascii="Arial" w:hAnsi="Arial"/>
        </w:rPr>
      </w:pPr>
      <w:r w:rsidRPr="00D068F0">
        <w:rPr>
          <w:rFonts w:ascii="Arial" w:hAnsi="Arial"/>
        </w:rPr>
        <w:t xml:space="preserve">the location of </w:t>
      </w:r>
      <w:r w:rsidR="005622E7" w:rsidRPr="00D068F0">
        <w:rPr>
          <w:rFonts w:ascii="Arial" w:hAnsi="Arial"/>
        </w:rPr>
        <w:t xml:space="preserve">the </w:t>
      </w:r>
      <w:r w:rsidRPr="00D068F0">
        <w:rPr>
          <w:rFonts w:ascii="Arial" w:hAnsi="Arial"/>
        </w:rPr>
        <w:t>Emergency Control Centre; and</w:t>
      </w:r>
    </w:p>
    <w:p w14:paraId="3F3EC7DD" w14:textId="77777777" w:rsidR="003923B1" w:rsidRPr="00D068F0" w:rsidRDefault="003923B1" w:rsidP="003923B1">
      <w:pPr>
        <w:pStyle w:val="BodyTextIndent2"/>
        <w:keepNext/>
        <w:keepLines/>
        <w:numPr>
          <w:ilvl w:val="0"/>
          <w:numId w:val="1"/>
        </w:numPr>
        <w:tabs>
          <w:tab w:val="clear" w:pos="644"/>
          <w:tab w:val="num" w:pos="1065"/>
        </w:tabs>
        <w:ind w:left="1045"/>
        <w:jc w:val="both"/>
        <w:rPr>
          <w:rFonts w:ascii="Arial" w:hAnsi="Arial"/>
        </w:rPr>
      </w:pPr>
      <w:r w:rsidRPr="00D068F0">
        <w:rPr>
          <w:rFonts w:ascii="Arial" w:hAnsi="Arial"/>
        </w:rPr>
        <w:t xml:space="preserve">the estimated time to evacuate </w:t>
      </w:r>
      <w:r w:rsidR="00E41D7E">
        <w:rPr>
          <w:rFonts w:ascii="Arial" w:hAnsi="Arial"/>
        </w:rPr>
        <w:t xml:space="preserve">or transfer control facilities </w:t>
      </w:r>
      <w:r w:rsidRPr="00D068F0">
        <w:rPr>
          <w:rFonts w:ascii="Arial" w:hAnsi="Arial"/>
        </w:rPr>
        <w:t>to the Emergency Control Centre</w:t>
      </w:r>
    </w:p>
    <w:p w14:paraId="66864452" w14:textId="77777777" w:rsidR="003923B1" w:rsidRPr="00D068F0" w:rsidRDefault="003923B1">
      <w:pPr>
        <w:pStyle w:val="Heading3"/>
        <w:keepLines/>
        <w:numPr>
          <w:ilvl w:val="0"/>
          <w:numId w:val="0"/>
        </w:numPr>
      </w:pPr>
    </w:p>
    <w:p w14:paraId="47F7F23A" w14:textId="77777777" w:rsidR="003923B1" w:rsidRDefault="00C869F6">
      <w:pPr>
        <w:pStyle w:val="Heading3"/>
        <w:keepLines/>
      </w:pPr>
      <w:r>
        <w:t>NGESO</w:t>
      </w:r>
      <w:r w:rsidR="003923B1">
        <w:t xml:space="preserve"> and each TO shall review their own contingency plans annually and re-issue to </w:t>
      </w:r>
      <w:r w:rsidR="00481AC0">
        <w:t xml:space="preserve">all affected </w:t>
      </w:r>
      <w:r w:rsidR="003923B1">
        <w:t xml:space="preserve">Parties if any changes are made. </w:t>
      </w:r>
    </w:p>
    <w:p w14:paraId="0E147F41" w14:textId="77777777" w:rsidR="003923B1" w:rsidRDefault="00C869F6">
      <w:pPr>
        <w:pStyle w:val="Heading3"/>
        <w:keepLines/>
      </w:pPr>
      <w:r>
        <w:t>NGESO</w:t>
      </w:r>
      <w:r w:rsidR="003923B1">
        <w:t xml:space="preserve"> and each TO shall establish and maintain their </w:t>
      </w:r>
      <w:r w:rsidR="005622E7" w:rsidRPr="005622E7">
        <w:t>own Emergency</w:t>
      </w:r>
      <w:r w:rsidR="003923B1">
        <w:t xml:space="preserve"> Control Centre</w:t>
      </w:r>
      <w:r w:rsidR="005622E7">
        <w:t xml:space="preserve"> </w:t>
      </w:r>
      <w:r w:rsidR="00E41D7E">
        <w:t>facilities and arrangements</w:t>
      </w:r>
      <w:r w:rsidR="003923B1">
        <w:t xml:space="preserve">. </w:t>
      </w:r>
    </w:p>
    <w:p w14:paraId="43628E78" w14:textId="77777777" w:rsidR="003923B1" w:rsidRDefault="003923B1">
      <w:pPr>
        <w:pStyle w:val="Heading3"/>
        <w:keepLines/>
      </w:pPr>
      <w:r>
        <w:t>Each Party shall have available as a minimum requirement the following systems at their Emergency Control Centre:</w:t>
      </w:r>
    </w:p>
    <w:p w14:paraId="370071BA"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a duplicated SCADA system for indications and alarms;</w:t>
      </w:r>
    </w:p>
    <w:p w14:paraId="2717C822"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a real time data transfer facility between the TO and </w:t>
      </w:r>
      <w:r w:rsidR="00C869F6">
        <w:rPr>
          <w:rFonts w:ascii="Arial" w:hAnsi="Arial"/>
        </w:rPr>
        <w:t>NGESO</w:t>
      </w:r>
      <w:r>
        <w:rPr>
          <w:rFonts w:ascii="Arial" w:hAnsi="Arial"/>
        </w:rPr>
        <w:t>;</w:t>
      </w:r>
    </w:p>
    <w:p w14:paraId="566598D7"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IS systems to support the control room which shall include external e-mail facilities;</w:t>
      </w:r>
    </w:p>
    <w:p w14:paraId="12A55DCE"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paper systems and documentation for the key processes;</w:t>
      </w:r>
    </w:p>
    <w:p w14:paraId="6D0C5850"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a telecommunication system with a minimum of one PSTN ex-directory line and one unique number on a private telephone network; and</w:t>
      </w:r>
    </w:p>
    <w:p w14:paraId="0DA4E2E9"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a fax machine capable of operating </w:t>
      </w:r>
      <w:r w:rsidRPr="00D068F0">
        <w:rPr>
          <w:rFonts w:ascii="Arial" w:hAnsi="Arial"/>
        </w:rPr>
        <w:t>on both a PTN and</w:t>
      </w:r>
      <w:r>
        <w:rPr>
          <w:rFonts w:ascii="Arial" w:hAnsi="Arial"/>
        </w:rPr>
        <w:t xml:space="preserve"> the PSTN</w:t>
      </w:r>
    </w:p>
    <w:p w14:paraId="09A1C337" w14:textId="77777777" w:rsidR="003923B1" w:rsidRPr="00D068F0" w:rsidRDefault="003923B1">
      <w:pPr>
        <w:pStyle w:val="Heading3"/>
        <w:keepLines/>
      </w:pPr>
      <w:r w:rsidRPr="00D068F0">
        <w:t xml:space="preserve">Where a duplicated SCADA system for indications and alarms and/or a real time data transfer facility between a TO and </w:t>
      </w:r>
      <w:r w:rsidR="00C869F6">
        <w:t>NGESO</w:t>
      </w:r>
      <w:r w:rsidRPr="00D068F0">
        <w:t xml:space="preserve"> is not made available, agreed contingency processes shall be agreed and put in place. Where facilities do not comply with these arrangements, then a contingency methodology agreed between the TO and </w:t>
      </w:r>
      <w:r w:rsidR="00C869F6">
        <w:t>NGESO</w:t>
      </w:r>
      <w:r w:rsidRPr="00D068F0">
        <w:t xml:space="preserve"> should be put in place.</w:t>
      </w:r>
    </w:p>
    <w:p w14:paraId="1DCABBCC" w14:textId="77777777" w:rsidR="003923B1" w:rsidRDefault="003923B1">
      <w:pPr>
        <w:pStyle w:val="Heading3"/>
        <w:keepLines/>
      </w:pPr>
      <w:r>
        <w:t>Each Party shall ensure the following:</w:t>
      </w:r>
    </w:p>
    <w:p w14:paraId="05933809"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their Emergency Control Centre facilities are available;</w:t>
      </w:r>
    </w:p>
    <w:p w14:paraId="7BD96A36"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lastRenderedPageBreak/>
        <w:t>that evacuation procedures from the Main Control Centre are in place and contingency arrangements where required are in place;</w:t>
      </w:r>
    </w:p>
    <w:p w14:paraId="5ECC9B9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evacuation procedures are tested annually through exercises that involve evacuating the Main Control Centre and the occupation of the Emergency Control Centre;</w:t>
      </w:r>
    </w:p>
    <w:p w14:paraId="6A7ADBE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they provide to other relevant Parties up to date details of their contingency plans including location of their Emergency Control Centre; </w:t>
      </w:r>
    </w:p>
    <w:p w14:paraId="06542A02" w14:textId="6EE2649F"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where Emergency Control Centres are normally</w:t>
      </w:r>
      <w:del w:id="0" w:author="Akhtar (ESO), Shazia" w:date="2022-03-13T01:52:00Z">
        <w:r w:rsidDel="00AF5B0A">
          <w:rPr>
            <w:rFonts w:ascii="Arial" w:hAnsi="Arial"/>
          </w:rPr>
          <w:delText xml:space="preserve"> unmanned</w:delText>
        </w:r>
      </w:del>
      <w:ins w:id="1" w:author="Akhtar (ESO), Shazia" w:date="2022-03-13T01:52:00Z">
        <w:r w:rsidR="00610D00">
          <w:rPr>
            <w:rFonts w:ascii="Arial" w:hAnsi="Arial"/>
          </w:rPr>
          <w:t xml:space="preserve"> </w:t>
        </w:r>
        <w:r w:rsidR="00AF5B0A">
          <w:rPr>
            <w:rFonts w:ascii="Arial" w:hAnsi="Arial"/>
          </w:rPr>
          <w:t>unstaffed</w:t>
        </w:r>
      </w:ins>
      <w:r>
        <w:rPr>
          <w:rFonts w:ascii="Arial" w:hAnsi="Arial"/>
        </w:rPr>
        <w:t xml:space="preserve">, that they are checked on a routine basis to ensure all facilities are </w:t>
      </w:r>
      <w:proofErr w:type="gramStart"/>
      <w:r>
        <w:rPr>
          <w:rFonts w:ascii="Arial" w:hAnsi="Arial"/>
        </w:rPr>
        <w:t>functional;</w:t>
      </w:r>
      <w:proofErr w:type="gramEnd"/>
    </w:p>
    <w:p w14:paraId="65DC3B75"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all equipment that may be used during a Main Control Centre evacuation and any automatic changeover systems shall be routinely tested where relevant; </w:t>
      </w:r>
    </w:p>
    <w:p w14:paraId="4CE1E234"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facilities at the Emergency Control Centre are maintained in a state of continuous readiness;</w:t>
      </w:r>
    </w:p>
    <w:p w14:paraId="10AFB18C"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supporting documentation at the Main Control Centre(s) and Emergency Control Centre is up to date;</w:t>
      </w:r>
    </w:p>
    <w:p w14:paraId="3F3AF45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appropriate call</w:t>
      </w:r>
      <w:r w:rsidR="00E41D7E">
        <w:rPr>
          <w:rFonts w:ascii="Arial" w:hAnsi="Arial"/>
        </w:rPr>
        <w:t>-</w:t>
      </w:r>
      <w:r>
        <w:rPr>
          <w:rFonts w:ascii="Arial" w:hAnsi="Arial"/>
        </w:rPr>
        <w:t>in arrangements for operational IS staff are in place; and</w:t>
      </w:r>
    </w:p>
    <w:p w14:paraId="53BD8FF1" w14:textId="77777777" w:rsidR="003923B1" w:rsidRDefault="003923B1" w:rsidP="003923B1">
      <w:pPr>
        <w:keepNext/>
        <w:keepLines/>
        <w:numPr>
          <w:ilvl w:val="0"/>
          <w:numId w:val="17"/>
        </w:numPr>
        <w:tabs>
          <w:tab w:val="clear" w:pos="360"/>
          <w:tab w:val="num" w:pos="1080"/>
        </w:tabs>
        <w:ind w:left="1080"/>
        <w:jc w:val="both"/>
        <w:rPr>
          <w:rFonts w:ascii="Arial" w:hAnsi="Arial"/>
        </w:rPr>
      </w:pPr>
      <w:r>
        <w:rPr>
          <w:rFonts w:ascii="Arial" w:hAnsi="Arial"/>
        </w:rPr>
        <w:t>that any changes to the contingency arrangements are notified as soon as reasonably practicable to all relevant Parties.</w:t>
      </w:r>
    </w:p>
    <w:p w14:paraId="2A47E991" w14:textId="77777777" w:rsidR="003923B1" w:rsidRDefault="003923B1">
      <w:pPr>
        <w:pStyle w:val="Heading1"/>
        <w:keepLines/>
        <w:numPr>
          <w:ilvl w:val="0"/>
          <w:numId w:val="0"/>
        </w:numPr>
      </w:pPr>
    </w:p>
    <w:p w14:paraId="23D8316D" w14:textId="77777777" w:rsidR="003923B1" w:rsidRDefault="003923B1">
      <w:pPr>
        <w:pStyle w:val="Heading1"/>
        <w:keepLines/>
      </w:pPr>
      <w:r>
        <w:t>Evacuation of Main Control Centre Location</w:t>
      </w:r>
    </w:p>
    <w:p w14:paraId="37ECDC98" w14:textId="77777777" w:rsidR="003923B1" w:rsidRDefault="003923B1">
      <w:pPr>
        <w:keepNext/>
        <w:keepLines/>
        <w:rPr>
          <w:rFonts w:ascii="Arial" w:hAnsi="Arial"/>
        </w:rPr>
      </w:pPr>
    </w:p>
    <w:p w14:paraId="14D77D53" w14:textId="77777777" w:rsidR="003923B1" w:rsidRDefault="003923B1">
      <w:pPr>
        <w:pStyle w:val="Heading3"/>
        <w:keepLines/>
      </w:pPr>
      <w:r>
        <w:t xml:space="preserve">Where an evacuation of a Main Control Centre is, or has been, necessary, the evacuating Party shall give appropriate notifications (as described in section 4.1.2) as soon as reasonably practicable to </w:t>
      </w:r>
      <w:r w:rsidR="00C869F6">
        <w:t>NGESO</w:t>
      </w:r>
      <w:r>
        <w:t xml:space="preserve"> and </w:t>
      </w:r>
      <w:r w:rsidR="00385EDD">
        <w:t>o</w:t>
      </w:r>
      <w:r>
        <w:t>the</w:t>
      </w:r>
      <w:r w:rsidR="00385EDD">
        <w:t>r</w:t>
      </w:r>
      <w:r>
        <w:t xml:space="preserve"> TOs</w:t>
      </w:r>
      <w:r w:rsidR="00385EDD">
        <w:t xml:space="preserve"> as appropriate</w:t>
      </w:r>
      <w:r>
        <w:t xml:space="preserve">.  </w:t>
      </w:r>
      <w:r w:rsidR="00C869F6">
        <w:t>NGESO</w:t>
      </w:r>
      <w:r>
        <w:t xml:space="preserve"> shall be responsible for any notification to Users, where appropriate, that a Party has evacuated their Main Control Centre. The evacuating Party shall notify their Duty Manager through local evacuation processes.</w:t>
      </w:r>
    </w:p>
    <w:p w14:paraId="29EFA548" w14:textId="77777777" w:rsidR="003923B1" w:rsidRDefault="003923B1">
      <w:pPr>
        <w:pStyle w:val="Heading3"/>
        <w:keepLines/>
      </w:pPr>
      <w:r>
        <w:t>On establishment of an Emergency Control Centre, each Party shall (as appropriate):</w:t>
      </w:r>
    </w:p>
    <w:p w14:paraId="69A4839C" w14:textId="77777777" w:rsidR="003923B1" w:rsidRDefault="003923B1" w:rsidP="003923B1">
      <w:pPr>
        <w:keepNext/>
        <w:keepLines/>
        <w:numPr>
          <w:ilvl w:val="0"/>
          <w:numId w:val="7"/>
        </w:numPr>
        <w:tabs>
          <w:tab w:val="clear" w:pos="360"/>
          <w:tab w:val="num" w:pos="1080"/>
        </w:tabs>
        <w:spacing w:after="120"/>
        <w:ind w:left="1080"/>
        <w:jc w:val="both"/>
        <w:rPr>
          <w:rFonts w:ascii="Arial" w:hAnsi="Arial"/>
        </w:rPr>
      </w:pPr>
      <w:r>
        <w:rPr>
          <w:rFonts w:ascii="Arial" w:hAnsi="Arial"/>
        </w:rPr>
        <w:t xml:space="preserve">provide notice of change to control location along with confirmation of new telephone and fax numbers to </w:t>
      </w:r>
      <w:r w:rsidR="00C869F6">
        <w:rPr>
          <w:rFonts w:ascii="Arial" w:hAnsi="Arial"/>
        </w:rPr>
        <w:t>NGESO</w:t>
      </w:r>
      <w:r>
        <w:rPr>
          <w:rFonts w:ascii="Arial" w:hAnsi="Arial"/>
        </w:rPr>
        <w:t xml:space="preserve">, </w:t>
      </w:r>
      <w:r w:rsidR="00385EDD">
        <w:rPr>
          <w:rFonts w:ascii="Arial" w:hAnsi="Arial"/>
        </w:rPr>
        <w:t xml:space="preserve">other affected </w:t>
      </w:r>
      <w:r>
        <w:rPr>
          <w:rFonts w:ascii="Arial" w:hAnsi="Arial"/>
        </w:rPr>
        <w:t>TO</w:t>
      </w:r>
      <w:r w:rsidR="00385EDD">
        <w:rPr>
          <w:rFonts w:ascii="Arial" w:hAnsi="Arial"/>
        </w:rPr>
        <w:t>(s)</w:t>
      </w:r>
      <w:r>
        <w:rPr>
          <w:rFonts w:ascii="Arial" w:hAnsi="Arial"/>
        </w:rPr>
        <w:t xml:space="preserve"> and relevant Users</w:t>
      </w:r>
      <w:r w:rsidR="007259B8">
        <w:rPr>
          <w:rFonts w:ascii="Arial" w:hAnsi="Arial"/>
        </w:rPr>
        <w:t xml:space="preserve"> as appropriate</w:t>
      </w:r>
      <w:r>
        <w:rPr>
          <w:rFonts w:ascii="Arial" w:hAnsi="Arial"/>
        </w:rPr>
        <w:t xml:space="preserve">; </w:t>
      </w:r>
    </w:p>
    <w:p w14:paraId="6759EA4F" w14:textId="77777777" w:rsidR="003923B1" w:rsidRDefault="003923B1" w:rsidP="003923B1">
      <w:pPr>
        <w:keepNext/>
        <w:keepLines/>
        <w:numPr>
          <w:ilvl w:val="0"/>
          <w:numId w:val="7"/>
        </w:numPr>
        <w:tabs>
          <w:tab w:val="clear" w:pos="360"/>
          <w:tab w:val="num" w:pos="1080"/>
        </w:tabs>
        <w:spacing w:after="120"/>
        <w:ind w:left="1080"/>
        <w:jc w:val="both"/>
        <w:rPr>
          <w:rFonts w:ascii="Arial" w:hAnsi="Arial"/>
        </w:rPr>
      </w:pPr>
      <w:r>
        <w:rPr>
          <w:rFonts w:ascii="Arial" w:hAnsi="Arial"/>
        </w:rPr>
        <w:t xml:space="preserve">implement post evacuation short term holding phase using appropriate resource at nominated site until Emergency Control Centre established; </w:t>
      </w:r>
    </w:p>
    <w:p w14:paraId="7F7ED574" w14:textId="77777777" w:rsidR="003923B1" w:rsidRDefault="003923B1" w:rsidP="003923B1">
      <w:pPr>
        <w:keepNext/>
        <w:keepLines/>
        <w:numPr>
          <w:ilvl w:val="0"/>
          <w:numId w:val="7"/>
        </w:numPr>
        <w:tabs>
          <w:tab w:val="clear" w:pos="360"/>
          <w:tab w:val="num" w:pos="1080"/>
        </w:tabs>
        <w:ind w:left="1080"/>
        <w:jc w:val="both"/>
        <w:rPr>
          <w:rFonts w:ascii="Arial" w:hAnsi="Arial"/>
        </w:rPr>
      </w:pPr>
      <w:r>
        <w:rPr>
          <w:rFonts w:ascii="Arial" w:hAnsi="Arial"/>
        </w:rPr>
        <w:t>implement post evacuation established phase at Emergency Control Centre; and</w:t>
      </w:r>
    </w:p>
    <w:p w14:paraId="3FCFAD8A" w14:textId="77777777" w:rsidR="003923B1" w:rsidRDefault="003923B1">
      <w:pPr>
        <w:keepNext/>
        <w:keepLines/>
        <w:ind w:left="720"/>
        <w:jc w:val="both"/>
        <w:rPr>
          <w:rFonts w:ascii="Arial" w:hAnsi="Arial"/>
        </w:rPr>
      </w:pPr>
    </w:p>
    <w:p w14:paraId="1D415E47" w14:textId="77777777" w:rsidR="003923B1" w:rsidRDefault="003923B1" w:rsidP="003923B1">
      <w:pPr>
        <w:keepNext/>
        <w:keepLines/>
        <w:numPr>
          <w:ilvl w:val="0"/>
          <w:numId w:val="7"/>
        </w:numPr>
        <w:tabs>
          <w:tab w:val="clear" w:pos="360"/>
          <w:tab w:val="num" w:pos="1080"/>
        </w:tabs>
        <w:ind w:left="1080"/>
        <w:jc w:val="both"/>
        <w:rPr>
          <w:rFonts w:ascii="Arial" w:hAnsi="Arial"/>
        </w:rPr>
      </w:pPr>
      <w:r>
        <w:rPr>
          <w:rFonts w:ascii="Arial" w:hAnsi="Arial"/>
        </w:rPr>
        <w:t>maintain normal operations utilising Emergency Control Centre and contingency procedures.</w:t>
      </w:r>
    </w:p>
    <w:p w14:paraId="6FCA86C8" w14:textId="77777777" w:rsidR="003923B1" w:rsidRDefault="003923B1">
      <w:pPr>
        <w:pStyle w:val="BodyText2"/>
        <w:keepNext/>
        <w:keepLines/>
        <w:rPr>
          <w:b/>
          <w:sz w:val="28"/>
        </w:rPr>
      </w:pPr>
    </w:p>
    <w:p w14:paraId="47A1A150" w14:textId="77777777" w:rsidR="003923B1" w:rsidRDefault="003923B1">
      <w:pPr>
        <w:pStyle w:val="Heading1"/>
        <w:keepLines/>
      </w:pPr>
      <w:r>
        <w:t>Telephony Infrastructure Contingency</w:t>
      </w:r>
    </w:p>
    <w:p w14:paraId="1EB6613E" w14:textId="77777777" w:rsidR="003923B1" w:rsidRDefault="003923B1">
      <w:pPr>
        <w:keepNext/>
        <w:keepLines/>
        <w:rPr>
          <w:rFonts w:ascii="Arial" w:hAnsi="Arial"/>
          <w:sz w:val="24"/>
        </w:rPr>
      </w:pPr>
      <w:r>
        <w:rPr>
          <w:rFonts w:ascii="Arial" w:hAnsi="Arial"/>
          <w:sz w:val="24"/>
        </w:rPr>
        <w:tab/>
      </w:r>
    </w:p>
    <w:p w14:paraId="55BD3F92" w14:textId="77777777" w:rsidR="003923B1" w:rsidRDefault="003923B1">
      <w:pPr>
        <w:pStyle w:val="Heading2"/>
        <w:keepLines/>
      </w:pPr>
      <w:r>
        <w:t>Voice Communication failure</w:t>
      </w:r>
    </w:p>
    <w:p w14:paraId="583C98C8" w14:textId="77777777" w:rsidR="003923B1" w:rsidRDefault="003923B1">
      <w:pPr>
        <w:pStyle w:val="Heading3"/>
        <w:keepLines/>
      </w:pPr>
      <w:r>
        <w:t xml:space="preserve">In the event of a Complete Voice Communication Failure between </w:t>
      </w:r>
      <w:r w:rsidR="00C869F6">
        <w:t>NGESO</w:t>
      </w:r>
      <w:r>
        <w:t xml:space="preserve"> and a TO or TOs:</w:t>
      </w:r>
    </w:p>
    <w:p w14:paraId="27BE1B35" w14:textId="77777777" w:rsidR="003923B1" w:rsidRDefault="003923B1" w:rsidP="003923B1">
      <w:pPr>
        <w:pStyle w:val="BodyTextIndent"/>
        <w:keepNext/>
        <w:keepLines/>
        <w:numPr>
          <w:ilvl w:val="0"/>
          <w:numId w:val="8"/>
        </w:numPr>
        <w:tabs>
          <w:tab w:val="clear" w:pos="360"/>
          <w:tab w:val="num" w:pos="1080"/>
        </w:tabs>
        <w:spacing w:after="120"/>
        <w:ind w:left="1077" w:hanging="357"/>
        <w:jc w:val="both"/>
      </w:pPr>
      <w:r>
        <w:t xml:space="preserve">If a TO becomes aware that the communication failure also prevents </w:t>
      </w:r>
      <w:r w:rsidR="00C869F6">
        <w:t>NGESO</w:t>
      </w:r>
      <w:r>
        <w:t xml:space="preserve"> from communicating with Users in the TO’s area, the TO shall notify Users as and when appropriate.  The TO shall record which Users it has notified of the communication failure and shall forward such record to </w:t>
      </w:r>
      <w:r w:rsidR="00C869F6">
        <w:t>NGESO</w:t>
      </w:r>
      <w:r>
        <w:t xml:space="preserve"> when communications have been restored.</w:t>
      </w:r>
    </w:p>
    <w:p w14:paraId="43267EF8" w14:textId="77777777" w:rsidR="003923B1" w:rsidRDefault="00C869F6" w:rsidP="003923B1">
      <w:pPr>
        <w:pStyle w:val="BodyTextIndent"/>
        <w:keepNext/>
        <w:keepLines/>
        <w:numPr>
          <w:ilvl w:val="0"/>
          <w:numId w:val="8"/>
        </w:numPr>
        <w:tabs>
          <w:tab w:val="clear" w:pos="360"/>
          <w:tab w:val="num" w:pos="1080"/>
        </w:tabs>
        <w:spacing w:after="120"/>
        <w:ind w:left="1077" w:hanging="357"/>
        <w:jc w:val="both"/>
      </w:pPr>
      <w:r>
        <w:lastRenderedPageBreak/>
        <w:t>NGESO</w:t>
      </w:r>
      <w:r w:rsidR="003923B1">
        <w:t xml:space="preserve"> and each TO shall use alternative means of communication including e</w:t>
      </w:r>
      <w:r w:rsidR="003923B1">
        <w:noBreakHyphen/>
        <w:t xml:space="preserve">mail wherever possible. Relaying messages through </w:t>
      </w:r>
      <w:r w:rsidR="00385EDD">
        <w:t>an</w:t>
      </w:r>
      <w:r w:rsidR="003923B1">
        <w:t>other TO should also be considered where appropriate.</w:t>
      </w:r>
    </w:p>
    <w:p w14:paraId="36E1CB35" w14:textId="77777777" w:rsidR="003923B1" w:rsidRPr="0066249E" w:rsidRDefault="00C869F6" w:rsidP="003923B1">
      <w:pPr>
        <w:pStyle w:val="BodyTextIndent"/>
        <w:keepNext/>
        <w:keepLines/>
        <w:numPr>
          <w:ilvl w:val="0"/>
          <w:numId w:val="8"/>
        </w:numPr>
        <w:tabs>
          <w:tab w:val="clear" w:pos="360"/>
          <w:tab w:val="num" w:pos="1080"/>
        </w:tabs>
        <w:spacing w:after="120"/>
        <w:ind w:left="1080"/>
        <w:jc w:val="both"/>
      </w:pPr>
      <w:r>
        <w:t>NGESO</w:t>
      </w:r>
      <w:r w:rsidR="003923B1">
        <w:t xml:space="preserve"> or the TO responsible for the failed voice communication system shall contact their service provider in order to repair the voice communication system in accordance </w:t>
      </w:r>
      <w:r w:rsidR="003923B1" w:rsidRPr="0066249E">
        <w:t xml:space="preserve">with STCP 04-5 Operational Telephony. </w:t>
      </w:r>
    </w:p>
    <w:p w14:paraId="0F3D854D" w14:textId="77777777" w:rsidR="003923B1" w:rsidRDefault="003923B1" w:rsidP="003923B1">
      <w:pPr>
        <w:pStyle w:val="BodyTextIndent"/>
        <w:keepNext/>
        <w:keepLines/>
        <w:numPr>
          <w:ilvl w:val="0"/>
          <w:numId w:val="8"/>
        </w:numPr>
        <w:tabs>
          <w:tab w:val="clear" w:pos="360"/>
          <w:tab w:val="num" w:pos="1080"/>
        </w:tabs>
        <w:spacing w:after="120"/>
        <w:ind w:left="1080"/>
        <w:jc w:val="both"/>
      </w:pPr>
      <w:r>
        <w:t xml:space="preserve">The responsible party for the failed voice communication system shall advise </w:t>
      </w:r>
      <w:r w:rsidR="00C869F6">
        <w:t>NGESO</w:t>
      </w:r>
      <w:r>
        <w:t xml:space="preserve"> and TO(s) of the expected restoration time and provide updates where appropriate.</w:t>
      </w:r>
    </w:p>
    <w:p w14:paraId="462F94AB" w14:textId="77777777" w:rsidR="003923B1" w:rsidRPr="0066249E" w:rsidRDefault="003923B1" w:rsidP="003923B1">
      <w:pPr>
        <w:pStyle w:val="BodyTextIndent"/>
        <w:keepNext/>
        <w:keepLines/>
        <w:numPr>
          <w:ilvl w:val="0"/>
          <w:numId w:val="8"/>
        </w:numPr>
        <w:tabs>
          <w:tab w:val="clear" w:pos="360"/>
          <w:tab w:val="num" w:pos="1080"/>
        </w:tabs>
        <w:spacing w:after="120"/>
        <w:ind w:left="1077" w:hanging="357"/>
        <w:jc w:val="both"/>
      </w:pPr>
      <w:r>
        <w:t xml:space="preserve">All planned Operational Switching work on the </w:t>
      </w:r>
      <w:r w:rsidR="00022A12">
        <w:t>N</w:t>
      </w:r>
      <w:r w:rsidR="005B07DD">
        <w:t>ational Electricity</w:t>
      </w:r>
      <w:r>
        <w:t xml:space="preserve"> Transmission System affected by the voice communications failure shall be suspended until advised that communications have been restored. The TO may continue to issue switching instructions for Operational Switching, Isolation and Earthing on plant that has been released under a T</w:t>
      </w:r>
      <w:r w:rsidR="00AC4B5A">
        <w:t xml:space="preserve">ransmission </w:t>
      </w:r>
      <w:r>
        <w:t>S</w:t>
      </w:r>
      <w:r w:rsidR="00AC4B5A">
        <w:t xml:space="preserve">tatus </w:t>
      </w:r>
      <w:r>
        <w:t>C</w:t>
      </w:r>
      <w:r w:rsidR="00AC4B5A">
        <w:t>ertificate (TSC)</w:t>
      </w:r>
      <w:r>
        <w:t xml:space="preserve"> in accordance with </w:t>
      </w:r>
      <w:r w:rsidRPr="0066249E">
        <w:t>STCP 01-1 Operational Switching.</w:t>
      </w:r>
    </w:p>
    <w:p w14:paraId="2A6738B7" w14:textId="77777777" w:rsidR="003923B1" w:rsidRDefault="003923B1">
      <w:pPr>
        <w:pStyle w:val="Heading3"/>
        <w:keepLines/>
      </w:pPr>
      <w:r>
        <w:t>In the event of Complete Voice Communication Failure between TOs:</w:t>
      </w:r>
    </w:p>
    <w:p w14:paraId="54F7A117" w14:textId="77777777" w:rsidR="003923B1" w:rsidRDefault="00C869F6"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should be informed immediately by </w:t>
      </w:r>
      <w:r w:rsidR="00385EDD">
        <w:rPr>
          <w:rFonts w:ascii="Arial" w:hAnsi="Arial"/>
        </w:rPr>
        <w:t xml:space="preserve">each </w:t>
      </w:r>
      <w:r w:rsidR="003923B1">
        <w:rPr>
          <w:rFonts w:ascii="Arial" w:hAnsi="Arial"/>
        </w:rPr>
        <w:t>TO</w:t>
      </w:r>
      <w:r w:rsidR="00385EDD">
        <w:rPr>
          <w:rFonts w:ascii="Arial" w:hAnsi="Arial"/>
        </w:rPr>
        <w:t xml:space="preserve"> involved</w:t>
      </w:r>
      <w:r w:rsidR="003923B1">
        <w:rPr>
          <w:rFonts w:ascii="Arial" w:hAnsi="Arial"/>
        </w:rPr>
        <w:t>.</w:t>
      </w:r>
    </w:p>
    <w:p w14:paraId="3AEBDCAD" w14:textId="77777777" w:rsidR="003923B1"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TOs shall use alternative means of communications wherever possible, including e-mail. Relaying messages through </w:t>
      </w:r>
      <w:r w:rsidR="00C869F6">
        <w:rPr>
          <w:rFonts w:ascii="Arial" w:hAnsi="Arial"/>
        </w:rPr>
        <w:t>NGESO</w:t>
      </w:r>
      <w:r>
        <w:rPr>
          <w:rFonts w:ascii="Arial" w:hAnsi="Arial"/>
        </w:rPr>
        <w:t xml:space="preserve"> should be considered.</w:t>
      </w:r>
    </w:p>
    <w:p w14:paraId="057DB337" w14:textId="77777777" w:rsidR="003923B1" w:rsidRPr="0066249E"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 responsible for the failed voice communication system shall contact their service provider in order to repair the voice communication system in accordance with </w:t>
      </w:r>
      <w:r w:rsidRPr="0066249E">
        <w:rPr>
          <w:rFonts w:ascii="Arial" w:hAnsi="Arial"/>
        </w:rPr>
        <w:t xml:space="preserve">STCP 04-5: Provision of Control Telephony. </w:t>
      </w:r>
    </w:p>
    <w:p w14:paraId="4250FAB4" w14:textId="77777777" w:rsidR="003923B1"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 responsible for the failed voice communication system shall advise </w:t>
      </w:r>
      <w:r w:rsidR="00C869F6">
        <w:rPr>
          <w:rFonts w:ascii="Arial" w:hAnsi="Arial"/>
        </w:rPr>
        <w:t>NGESO</w:t>
      </w:r>
      <w:r>
        <w:rPr>
          <w:rFonts w:ascii="Arial" w:hAnsi="Arial"/>
        </w:rPr>
        <w:t xml:space="preserve"> and other </w:t>
      </w:r>
      <w:r w:rsidR="007A7D1D">
        <w:rPr>
          <w:rFonts w:ascii="Arial" w:hAnsi="Arial"/>
        </w:rPr>
        <w:t xml:space="preserve">affected </w:t>
      </w:r>
      <w:r>
        <w:rPr>
          <w:rFonts w:ascii="Arial" w:hAnsi="Arial"/>
        </w:rPr>
        <w:t>TO</w:t>
      </w:r>
      <w:r w:rsidR="007A7D1D">
        <w:rPr>
          <w:rFonts w:ascii="Arial" w:hAnsi="Arial"/>
        </w:rPr>
        <w:t>s</w:t>
      </w:r>
      <w:r>
        <w:rPr>
          <w:rFonts w:ascii="Arial" w:hAnsi="Arial"/>
        </w:rPr>
        <w:t xml:space="preserve"> of the expected restoration time and provide updates </w:t>
      </w:r>
      <w:r w:rsidR="007259B8">
        <w:rPr>
          <w:rFonts w:ascii="Arial" w:hAnsi="Arial"/>
        </w:rPr>
        <w:t xml:space="preserve">as </w:t>
      </w:r>
      <w:r>
        <w:rPr>
          <w:rFonts w:ascii="Arial" w:hAnsi="Arial"/>
        </w:rPr>
        <w:t>appropriate.</w:t>
      </w:r>
    </w:p>
    <w:p w14:paraId="37AEAE4C" w14:textId="77777777" w:rsidR="003923B1" w:rsidRDefault="003923B1" w:rsidP="003923B1">
      <w:pPr>
        <w:pStyle w:val="BodyTextIndent"/>
        <w:keepNext/>
        <w:keepLines/>
        <w:numPr>
          <w:ilvl w:val="0"/>
          <w:numId w:val="9"/>
        </w:numPr>
        <w:tabs>
          <w:tab w:val="clear" w:pos="360"/>
          <w:tab w:val="num" w:pos="1080"/>
        </w:tabs>
        <w:spacing w:after="120"/>
        <w:ind w:left="1077" w:hanging="357"/>
        <w:jc w:val="both"/>
      </w:pPr>
      <w:r>
        <w:t xml:space="preserve">Following liaison between the TO and </w:t>
      </w:r>
      <w:r w:rsidR="00C869F6">
        <w:t>NGESO</w:t>
      </w:r>
      <w:r>
        <w:t xml:space="preserve">, consideration shall be given to suspending all planned Operational Switching work on TO circuits that may have an effect on an adjacent TO System, until advised that the voice communication system has been restored. </w:t>
      </w:r>
    </w:p>
    <w:p w14:paraId="43616A75" w14:textId="77777777" w:rsidR="003923B1" w:rsidRDefault="003923B1">
      <w:pPr>
        <w:pStyle w:val="Heading3"/>
        <w:keepLines/>
      </w:pPr>
      <w:r>
        <w:t xml:space="preserve">In the event of a partial voice communication failure, which the TO has deemed to be having a significant impact within its area but which does not affect voice communications between that TO and </w:t>
      </w:r>
      <w:r w:rsidR="00C869F6">
        <w:t>NGESO</w:t>
      </w:r>
      <w:r>
        <w:t xml:space="preserve"> or that TO and another TO:</w:t>
      </w:r>
    </w:p>
    <w:p w14:paraId="0B3DE3F9"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If possible, the affected TO should inform </w:t>
      </w:r>
      <w:r w:rsidR="00C869F6">
        <w:rPr>
          <w:rFonts w:ascii="Arial" w:hAnsi="Arial"/>
        </w:rPr>
        <w:t>NGESO</w:t>
      </w:r>
      <w:r>
        <w:rPr>
          <w:rFonts w:ascii="Arial" w:hAnsi="Arial"/>
        </w:rPr>
        <w:t xml:space="preserve"> immediately, and if appropriate the other TO.</w:t>
      </w:r>
    </w:p>
    <w:p w14:paraId="605F7649"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use reasonable endeavours to re-establish voice communications using all available means, including mobile phones and radio systems where installed. </w:t>
      </w:r>
    </w:p>
    <w:p w14:paraId="4949BC84" w14:textId="77777777" w:rsidR="003923B1" w:rsidRDefault="00C869F6"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shall be responsible for notifying any relevant Users connected to the </w:t>
      </w:r>
      <w:r w:rsidR="005B07DD">
        <w:rPr>
          <w:rFonts w:ascii="Arial" w:hAnsi="Arial"/>
        </w:rPr>
        <w:t xml:space="preserve">National Electricity </w:t>
      </w:r>
      <w:r w:rsidR="003923B1">
        <w:rPr>
          <w:rFonts w:ascii="Arial" w:hAnsi="Arial"/>
        </w:rPr>
        <w:t>Transmission System of the relevant TO of the communications failure where appropriate.</w:t>
      </w:r>
    </w:p>
    <w:p w14:paraId="2CD1E04E"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contact their voice communication service provider and request that voice communications are restored as soon as possible. </w:t>
      </w:r>
    </w:p>
    <w:p w14:paraId="0A96EDB3"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advise </w:t>
      </w:r>
      <w:r w:rsidR="00C869F6">
        <w:rPr>
          <w:rFonts w:ascii="Arial" w:hAnsi="Arial"/>
        </w:rPr>
        <w:t>NGESO</w:t>
      </w:r>
      <w:r>
        <w:rPr>
          <w:rFonts w:ascii="Arial" w:hAnsi="Arial"/>
        </w:rPr>
        <w:t xml:space="preserve"> of the expected restoration time of the voice communication system and provide updates as appropriate.</w:t>
      </w:r>
    </w:p>
    <w:p w14:paraId="5B29ABF1" w14:textId="77777777" w:rsidR="003923B1" w:rsidRDefault="003923B1" w:rsidP="003923B1">
      <w:pPr>
        <w:pStyle w:val="Header"/>
        <w:keepNext/>
        <w:keepLines/>
        <w:numPr>
          <w:ilvl w:val="0"/>
          <w:numId w:val="10"/>
        </w:numPr>
        <w:tabs>
          <w:tab w:val="clear" w:pos="360"/>
          <w:tab w:val="clear" w:pos="4153"/>
          <w:tab w:val="clear" w:pos="8306"/>
          <w:tab w:val="num" w:pos="1080"/>
        </w:tabs>
        <w:ind w:left="1080"/>
        <w:jc w:val="both"/>
        <w:rPr>
          <w:rFonts w:ascii="Arial" w:hAnsi="Arial"/>
        </w:rPr>
      </w:pPr>
      <w:r>
        <w:rPr>
          <w:rFonts w:ascii="Arial" w:hAnsi="Arial"/>
        </w:rPr>
        <w:t xml:space="preserve">Following liaison between the TO and </w:t>
      </w:r>
      <w:r w:rsidR="00C869F6">
        <w:rPr>
          <w:rFonts w:ascii="Arial" w:hAnsi="Arial"/>
        </w:rPr>
        <w:t>NGESO</w:t>
      </w:r>
      <w:r>
        <w:rPr>
          <w:rFonts w:ascii="Arial" w:hAnsi="Arial"/>
        </w:rPr>
        <w:t xml:space="preserve">, consideration shall be given to suspending planned Operational Switching on TO circuits until communications are restored. </w:t>
      </w:r>
    </w:p>
    <w:p w14:paraId="68B61411" w14:textId="77777777" w:rsidR="003923B1" w:rsidRDefault="003923B1">
      <w:pPr>
        <w:pStyle w:val="Header"/>
        <w:keepNext/>
        <w:keepLines/>
        <w:tabs>
          <w:tab w:val="clear" w:pos="4153"/>
          <w:tab w:val="clear" w:pos="8306"/>
        </w:tabs>
        <w:ind w:left="720"/>
        <w:jc w:val="both"/>
        <w:rPr>
          <w:rFonts w:ascii="Arial" w:hAnsi="Arial"/>
        </w:rPr>
      </w:pPr>
    </w:p>
    <w:p w14:paraId="2C2CB003" w14:textId="77777777" w:rsidR="003923B1" w:rsidRDefault="003923B1">
      <w:pPr>
        <w:pStyle w:val="Heading2"/>
        <w:keepLines/>
      </w:pPr>
      <w:r>
        <w:t>Voice Communication restoration</w:t>
      </w:r>
    </w:p>
    <w:p w14:paraId="496922C7" w14:textId="77777777" w:rsidR="003923B1" w:rsidRDefault="003923B1">
      <w:pPr>
        <w:pStyle w:val="Heading3"/>
        <w:keepLines/>
      </w:pPr>
      <w:r>
        <w:t>On the restoration of voice communication in the circumstances set out in section 5.1:</w:t>
      </w:r>
    </w:p>
    <w:p w14:paraId="61681544" w14:textId="77777777" w:rsidR="003923B1" w:rsidRDefault="003923B1"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lastRenderedPageBreak/>
        <w:t xml:space="preserve">The party responsible for the failed communications network shall inform </w:t>
      </w:r>
      <w:r w:rsidR="00C869F6">
        <w:rPr>
          <w:rFonts w:ascii="Arial" w:hAnsi="Arial"/>
        </w:rPr>
        <w:t>NGESO</w:t>
      </w:r>
      <w:r>
        <w:rPr>
          <w:rFonts w:ascii="Arial" w:hAnsi="Arial"/>
        </w:rPr>
        <w:t xml:space="preserve"> and/or the TO(s) of such a restoration of the voice communications service immediately following such restoration. </w:t>
      </w:r>
    </w:p>
    <w:p w14:paraId="7104BDE6" w14:textId="77777777" w:rsidR="003923B1" w:rsidRDefault="003923B1"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 xml:space="preserve">The TO shall inform </w:t>
      </w:r>
      <w:r w:rsidR="00C869F6">
        <w:rPr>
          <w:rFonts w:ascii="Arial" w:hAnsi="Arial"/>
        </w:rPr>
        <w:t>NGESO</w:t>
      </w:r>
      <w:r>
        <w:rPr>
          <w:rFonts w:ascii="Arial" w:hAnsi="Arial"/>
        </w:rPr>
        <w:t xml:space="preserve"> of all Users who were notified of the telephony failure under section 5.1.1.  </w:t>
      </w:r>
      <w:r w:rsidR="00C869F6">
        <w:rPr>
          <w:rFonts w:ascii="Arial" w:hAnsi="Arial"/>
        </w:rPr>
        <w:t>NGESO</w:t>
      </w:r>
      <w:r>
        <w:rPr>
          <w:rFonts w:ascii="Arial" w:hAnsi="Arial"/>
        </w:rPr>
        <w:t xml:space="preserve"> shall inform these Users of the return to service of the telephony systems. </w:t>
      </w:r>
    </w:p>
    <w:p w14:paraId="5DF6057B" w14:textId="77777777" w:rsidR="003923B1" w:rsidRDefault="00C869F6"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and TO</w:t>
      </w:r>
      <w:r w:rsidR="007259B8">
        <w:rPr>
          <w:rFonts w:ascii="Arial" w:hAnsi="Arial"/>
        </w:rPr>
        <w:t>(</w:t>
      </w:r>
      <w:r w:rsidR="003923B1">
        <w:rPr>
          <w:rFonts w:ascii="Arial" w:hAnsi="Arial"/>
        </w:rPr>
        <w:t>s</w:t>
      </w:r>
      <w:r w:rsidR="007259B8">
        <w:rPr>
          <w:rFonts w:ascii="Arial" w:hAnsi="Arial"/>
        </w:rPr>
        <w:t>)</w:t>
      </w:r>
      <w:r w:rsidR="003923B1">
        <w:rPr>
          <w:rFonts w:ascii="Arial" w:hAnsi="Arial"/>
        </w:rPr>
        <w:t xml:space="preserve"> shall update each other on any Events on the </w:t>
      </w:r>
      <w:r w:rsidR="005B07DD">
        <w:rPr>
          <w:rFonts w:ascii="Arial" w:hAnsi="Arial"/>
        </w:rPr>
        <w:t xml:space="preserve">National Electricity </w:t>
      </w:r>
      <w:r w:rsidR="003923B1">
        <w:rPr>
          <w:rFonts w:ascii="Arial" w:hAnsi="Arial"/>
        </w:rPr>
        <w:t>Transmission System, which occurred during the communications failure.</w:t>
      </w:r>
    </w:p>
    <w:p w14:paraId="423D334C" w14:textId="77777777" w:rsidR="003923B1" w:rsidRDefault="00C869F6"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and TO</w:t>
      </w:r>
      <w:r w:rsidR="007259B8">
        <w:rPr>
          <w:rFonts w:ascii="Arial" w:hAnsi="Arial"/>
        </w:rPr>
        <w:t>(</w:t>
      </w:r>
      <w:r w:rsidR="003923B1">
        <w:rPr>
          <w:rFonts w:ascii="Arial" w:hAnsi="Arial"/>
        </w:rPr>
        <w:t>s</w:t>
      </w:r>
      <w:r w:rsidR="007259B8">
        <w:rPr>
          <w:rFonts w:ascii="Arial" w:hAnsi="Arial"/>
        </w:rPr>
        <w:t>)</w:t>
      </w:r>
      <w:r w:rsidR="003923B1">
        <w:rPr>
          <w:rFonts w:ascii="Arial" w:hAnsi="Arial"/>
        </w:rPr>
        <w:t xml:space="preserve"> shall discuss any planned work that has been required to be postponed and make arrangements to reschedule as appropriate.</w:t>
      </w:r>
    </w:p>
    <w:p w14:paraId="40E5CEDD" w14:textId="77777777" w:rsidR="003923B1" w:rsidRPr="0066249E" w:rsidRDefault="00C869F6" w:rsidP="003923B1">
      <w:pPr>
        <w:pStyle w:val="Header"/>
        <w:keepNext/>
        <w:keepLines/>
        <w:numPr>
          <w:ilvl w:val="0"/>
          <w:numId w:val="11"/>
        </w:numPr>
        <w:tabs>
          <w:tab w:val="clear" w:pos="360"/>
          <w:tab w:val="clear" w:pos="4153"/>
          <w:tab w:val="clear" w:pos="8306"/>
          <w:tab w:val="num" w:pos="1080"/>
        </w:tabs>
        <w:ind w:left="1080"/>
        <w:jc w:val="both"/>
        <w:rPr>
          <w:rFonts w:ascii="Arial" w:hAnsi="Arial"/>
        </w:rPr>
      </w:pPr>
      <w:r>
        <w:rPr>
          <w:rFonts w:ascii="Arial" w:hAnsi="Arial"/>
        </w:rPr>
        <w:t>NGESO</w:t>
      </w:r>
      <w:r w:rsidR="003923B1">
        <w:rPr>
          <w:rFonts w:ascii="Arial" w:hAnsi="Arial"/>
        </w:rPr>
        <w:t xml:space="preserve"> or the affected TO shall prepare a report on the failure.  Such report is to be prepared in accordance with </w:t>
      </w:r>
      <w:r w:rsidR="003923B1" w:rsidRPr="0066249E">
        <w:rPr>
          <w:rFonts w:ascii="Arial" w:hAnsi="Arial"/>
        </w:rPr>
        <w:t>STCP 03-1: Post Event Reporting.</w:t>
      </w:r>
    </w:p>
    <w:p w14:paraId="4B3DCF79" w14:textId="77777777" w:rsidR="003923B1" w:rsidRDefault="003923B1">
      <w:pPr>
        <w:pStyle w:val="Header"/>
        <w:keepNext/>
        <w:keepLines/>
        <w:tabs>
          <w:tab w:val="clear" w:pos="4153"/>
          <w:tab w:val="clear" w:pos="8306"/>
        </w:tabs>
        <w:ind w:left="720"/>
        <w:jc w:val="both"/>
        <w:rPr>
          <w:rFonts w:ascii="Arial" w:hAnsi="Arial"/>
        </w:rPr>
      </w:pPr>
    </w:p>
    <w:p w14:paraId="1D4D30F9" w14:textId="77777777" w:rsidR="003923B1" w:rsidRDefault="003923B1">
      <w:pPr>
        <w:pStyle w:val="Heading2"/>
        <w:keepLines/>
      </w:pPr>
      <w:r>
        <w:t xml:space="preserve">TO </w:t>
      </w:r>
      <w:proofErr w:type="spellStart"/>
      <w:r>
        <w:t>to</w:t>
      </w:r>
      <w:proofErr w:type="spellEnd"/>
      <w:r>
        <w:t xml:space="preserve"> </w:t>
      </w:r>
      <w:r w:rsidR="00C869F6">
        <w:t>NGESO</w:t>
      </w:r>
      <w:r>
        <w:t xml:space="preserve"> Datalink Failure and </w:t>
      </w:r>
      <w:r w:rsidR="00C869F6">
        <w:t>NGESO</w:t>
      </w:r>
      <w:r>
        <w:t xml:space="preserve"> SCADA Failure.</w:t>
      </w:r>
    </w:p>
    <w:p w14:paraId="355C7608" w14:textId="77777777" w:rsidR="003923B1" w:rsidRDefault="003923B1">
      <w:pPr>
        <w:pStyle w:val="Heading3"/>
        <w:keepLines/>
      </w:pPr>
      <w:r>
        <w:t xml:space="preserve">In the event of a complete failure of the Datalink between </w:t>
      </w:r>
      <w:r w:rsidR="00C869F6">
        <w:t>NGESO</w:t>
      </w:r>
      <w:r>
        <w:t xml:space="preserve"> and </w:t>
      </w:r>
      <w:r w:rsidR="007A7D1D">
        <w:t xml:space="preserve">one or more </w:t>
      </w:r>
      <w:r>
        <w:t>TO</w:t>
      </w:r>
      <w:r w:rsidR="007A7D1D">
        <w:t>s</w:t>
      </w:r>
      <w:r>
        <w:t xml:space="preserve">: </w:t>
      </w:r>
    </w:p>
    <w:p w14:paraId="3728E5E0" w14:textId="77777777" w:rsidR="003923B1" w:rsidRDefault="00C869F6"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shall inform the TO</w:t>
      </w:r>
      <w:r w:rsidR="007A7D1D">
        <w:rPr>
          <w:rFonts w:ascii="Arial" w:hAnsi="Arial"/>
        </w:rPr>
        <w:t>(</w:t>
      </w:r>
      <w:r w:rsidR="003923B1">
        <w:rPr>
          <w:rFonts w:ascii="Arial" w:hAnsi="Arial"/>
        </w:rPr>
        <w:t>s</w:t>
      </w:r>
      <w:r w:rsidR="007A7D1D">
        <w:rPr>
          <w:rFonts w:ascii="Arial" w:hAnsi="Arial"/>
        </w:rPr>
        <w:t>)</w:t>
      </w:r>
      <w:r w:rsidR="003923B1">
        <w:rPr>
          <w:rFonts w:ascii="Arial" w:hAnsi="Arial"/>
        </w:rPr>
        <w:t xml:space="preserve"> of the failure of the Datalink.</w:t>
      </w:r>
    </w:p>
    <w:p w14:paraId="37079B77" w14:textId="77777777" w:rsidR="003923B1"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Each</w:t>
      </w:r>
      <w:r w:rsidR="007A7D1D">
        <w:rPr>
          <w:rFonts w:ascii="Arial" w:hAnsi="Arial"/>
        </w:rPr>
        <w:t xml:space="preserve"> affected</w:t>
      </w:r>
      <w:r>
        <w:rPr>
          <w:rFonts w:ascii="Arial" w:hAnsi="Arial"/>
        </w:rPr>
        <w:t xml:space="preserve"> TO shall advise </w:t>
      </w:r>
      <w:r w:rsidR="00C869F6">
        <w:rPr>
          <w:rFonts w:ascii="Arial" w:hAnsi="Arial"/>
        </w:rPr>
        <w:t>NGESO</w:t>
      </w:r>
      <w:r>
        <w:rPr>
          <w:rFonts w:ascii="Arial" w:hAnsi="Arial"/>
        </w:rPr>
        <w:t xml:space="preserve"> on an ongoing basis of the configuration of that TO’s Transmission System and any significant Operations and Events through telephone communication.  </w:t>
      </w:r>
      <w:r w:rsidR="00C869F6">
        <w:rPr>
          <w:rFonts w:ascii="Arial" w:hAnsi="Arial"/>
        </w:rPr>
        <w:t>NGESO</w:t>
      </w:r>
      <w:r>
        <w:rPr>
          <w:rFonts w:ascii="Arial" w:hAnsi="Arial"/>
        </w:rPr>
        <w:t xml:space="preserve"> may request the TO</w:t>
      </w:r>
      <w:r w:rsidR="007259B8">
        <w:rPr>
          <w:rFonts w:ascii="Arial" w:hAnsi="Arial"/>
        </w:rPr>
        <w:t>(</w:t>
      </w:r>
      <w:r>
        <w:rPr>
          <w:rFonts w:ascii="Arial" w:hAnsi="Arial"/>
        </w:rPr>
        <w:t>s</w:t>
      </w:r>
      <w:r w:rsidR="007259B8">
        <w:rPr>
          <w:rFonts w:ascii="Arial" w:hAnsi="Arial"/>
        </w:rPr>
        <w:t>)</w:t>
      </w:r>
      <w:r>
        <w:rPr>
          <w:rFonts w:ascii="Arial" w:hAnsi="Arial"/>
        </w:rPr>
        <w:t xml:space="preserve"> to supply certain analogue data items via telephone on a regular basis.  These analogue data items may include, but are not limited to:</w:t>
      </w:r>
    </w:p>
    <w:p w14:paraId="39E3FCF2"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 xml:space="preserve">MW data; </w:t>
      </w:r>
    </w:p>
    <w:p w14:paraId="7A6BAC26"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MVAr data; and</w:t>
      </w:r>
    </w:p>
    <w:p w14:paraId="0FB81EA6"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other voltage data.</w:t>
      </w:r>
    </w:p>
    <w:p w14:paraId="257C8F10" w14:textId="77777777" w:rsidR="003923B1" w:rsidRDefault="003923B1">
      <w:pPr>
        <w:keepNext/>
        <w:keepLines/>
        <w:spacing w:after="120"/>
        <w:ind w:left="1080"/>
        <w:jc w:val="both"/>
        <w:rPr>
          <w:rFonts w:ascii="Arial" w:hAnsi="Arial"/>
        </w:rPr>
      </w:pPr>
      <w:r>
        <w:rPr>
          <w:rFonts w:ascii="Arial" w:hAnsi="Arial"/>
        </w:rPr>
        <w:t xml:space="preserve">Upon a request from </w:t>
      </w:r>
      <w:r w:rsidR="00C869F6">
        <w:rPr>
          <w:rFonts w:ascii="Arial" w:hAnsi="Arial"/>
        </w:rPr>
        <w:t>NGESO</w:t>
      </w:r>
      <w:r>
        <w:rPr>
          <w:rFonts w:ascii="Arial" w:hAnsi="Arial"/>
        </w:rPr>
        <w:t xml:space="preserve"> to the TO(s) to provide such analogue data, the TO(s) shall provide such data to </w:t>
      </w:r>
      <w:r w:rsidR="00C869F6">
        <w:rPr>
          <w:rFonts w:ascii="Arial" w:hAnsi="Arial"/>
        </w:rPr>
        <w:t>NGESO</w:t>
      </w:r>
      <w:r>
        <w:rPr>
          <w:rFonts w:ascii="Arial" w:hAnsi="Arial"/>
        </w:rPr>
        <w:t xml:space="preserve"> as soon as reasonably practicable.</w:t>
      </w:r>
    </w:p>
    <w:p w14:paraId="36891A9A" w14:textId="77777777" w:rsidR="003923B1" w:rsidRPr="0066249E"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Following liaison between the TO and </w:t>
      </w:r>
      <w:r w:rsidR="00C869F6">
        <w:rPr>
          <w:rFonts w:ascii="Arial" w:hAnsi="Arial"/>
        </w:rPr>
        <w:t>NGESO</w:t>
      </w:r>
      <w:r>
        <w:rPr>
          <w:rFonts w:ascii="Arial" w:hAnsi="Arial"/>
        </w:rPr>
        <w:t xml:space="preserve">, consideration shall be given to suspending planned Operational Switching on TO circuits until the Datalink is restored. The TO may continue to issue switching instructions for operational switching, Isolation and Earthing on plant that has been released under a TSC in accordance with </w:t>
      </w:r>
      <w:r w:rsidRPr="0066249E">
        <w:rPr>
          <w:rFonts w:ascii="Arial" w:hAnsi="Arial"/>
        </w:rPr>
        <w:t>STCP 01-1 Operational Switching.</w:t>
      </w:r>
    </w:p>
    <w:p w14:paraId="44CE4BDA" w14:textId="77777777" w:rsidR="003923B1" w:rsidRDefault="00C869F6"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or the TO responsible for the </w:t>
      </w:r>
      <w:r w:rsidR="007259B8">
        <w:rPr>
          <w:rFonts w:ascii="Arial" w:hAnsi="Arial"/>
        </w:rPr>
        <w:t xml:space="preserve">failed </w:t>
      </w:r>
      <w:r w:rsidR="003923B1">
        <w:rPr>
          <w:rFonts w:ascii="Arial" w:hAnsi="Arial"/>
        </w:rPr>
        <w:t xml:space="preserve">Datalink </w:t>
      </w:r>
      <w:r w:rsidR="001217DC">
        <w:rPr>
          <w:rFonts w:ascii="Arial" w:hAnsi="Arial"/>
        </w:rPr>
        <w:t xml:space="preserve">equipment </w:t>
      </w:r>
      <w:r w:rsidR="003923B1">
        <w:rPr>
          <w:rFonts w:ascii="Arial" w:hAnsi="Arial"/>
        </w:rPr>
        <w:t xml:space="preserve">shall investigate and restore the Datalink as soon as possible. </w:t>
      </w:r>
    </w:p>
    <w:p w14:paraId="3940D618" w14:textId="77777777" w:rsidR="003923B1" w:rsidRDefault="00C869F6"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or the TO responsible for the </w:t>
      </w:r>
      <w:r w:rsidR="001217DC">
        <w:rPr>
          <w:rFonts w:ascii="Arial" w:hAnsi="Arial"/>
        </w:rPr>
        <w:t xml:space="preserve">failed </w:t>
      </w:r>
      <w:r w:rsidR="003923B1">
        <w:rPr>
          <w:rFonts w:ascii="Arial" w:hAnsi="Arial"/>
        </w:rPr>
        <w:t>Datalink shall advise other Parties, as appropriate, of the expected restoration time for the Datalink and associated equipment and provide updates as appropriate.</w:t>
      </w:r>
    </w:p>
    <w:p w14:paraId="07621FC7" w14:textId="77777777" w:rsidR="003923B1" w:rsidRDefault="003923B1">
      <w:pPr>
        <w:keepNext/>
        <w:keepLines/>
        <w:ind w:left="720"/>
        <w:rPr>
          <w:rFonts w:ascii="Arial" w:hAnsi="Arial"/>
        </w:rPr>
      </w:pPr>
    </w:p>
    <w:p w14:paraId="5A69CC97" w14:textId="77777777" w:rsidR="003923B1" w:rsidRDefault="003923B1">
      <w:pPr>
        <w:pStyle w:val="Heading3"/>
        <w:keepLines/>
      </w:pPr>
      <w:r>
        <w:t xml:space="preserve">In the event of complete failure of </w:t>
      </w:r>
      <w:r w:rsidR="00C869F6">
        <w:t>NGESO</w:t>
      </w:r>
      <w:r>
        <w:t xml:space="preserve"> SCADA system: </w:t>
      </w:r>
    </w:p>
    <w:p w14:paraId="27DA98A5" w14:textId="77777777" w:rsidR="003923B1" w:rsidRDefault="00C869F6" w:rsidP="003923B1">
      <w:pPr>
        <w:keepNext/>
        <w:keepLines/>
        <w:numPr>
          <w:ilvl w:val="0"/>
          <w:numId w:val="13"/>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shall inform the TOs as soon as reasonably practicable of the loss of the </w:t>
      </w:r>
      <w:r>
        <w:rPr>
          <w:rFonts w:ascii="Arial" w:hAnsi="Arial"/>
        </w:rPr>
        <w:t>NGESO</w:t>
      </w:r>
      <w:r w:rsidR="003923B1">
        <w:rPr>
          <w:rFonts w:ascii="Arial" w:hAnsi="Arial"/>
        </w:rPr>
        <w:t xml:space="preserve"> SCADA system.</w:t>
      </w:r>
    </w:p>
    <w:p w14:paraId="081EB8FA" w14:textId="77777777" w:rsidR="003923B1"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Each TO shall advise </w:t>
      </w:r>
      <w:r w:rsidR="00C869F6">
        <w:rPr>
          <w:rFonts w:ascii="Arial" w:hAnsi="Arial"/>
        </w:rPr>
        <w:t>NGESO</w:t>
      </w:r>
      <w:r>
        <w:rPr>
          <w:rFonts w:ascii="Arial" w:hAnsi="Arial"/>
        </w:rPr>
        <w:t xml:space="preserve"> on an ongoing basis of the configuration of that TO’s Transmission System and any significant Operations and Events through telephone communication.  </w:t>
      </w:r>
      <w:r w:rsidR="00C869F6">
        <w:rPr>
          <w:rFonts w:ascii="Arial" w:hAnsi="Arial"/>
        </w:rPr>
        <w:t>NGESO</w:t>
      </w:r>
      <w:r>
        <w:rPr>
          <w:rFonts w:ascii="Arial" w:hAnsi="Arial"/>
        </w:rPr>
        <w:t xml:space="preserve"> may request the TOs to supply certain analogue data items via telephone on a regular basis.  These analogue data items may include, but are not limited to:</w:t>
      </w:r>
    </w:p>
    <w:p w14:paraId="1DAB09CB"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 xml:space="preserve">MW data, </w:t>
      </w:r>
    </w:p>
    <w:p w14:paraId="45A36259"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MVAr data; and,</w:t>
      </w:r>
    </w:p>
    <w:p w14:paraId="2800D39D"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lastRenderedPageBreak/>
        <w:t>Other voltage Data.</w:t>
      </w:r>
    </w:p>
    <w:p w14:paraId="42C2FB5C" w14:textId="77777777" w:rsidR="003923B1" w:rsidRDefault="003923B1">
      <w:pPr>
        <w:keepNext/>
        <w:keepLines/>
        <w:spacing w:after="120"/>
        <w:ind w:left="1069"/>
        <w:jc w:val="both"/>
        <w:rPr>
          <w:rFonts w:ascii="Arial" w:hAnsi="Arial"/>
        </w:rPr>
      </w:pPr>
      <w:r>
        <w:rPr>
          <w:rFonts w:ascii="Arial" w:hAnsi="Arial"/>
        </w:rPr>
        <w:t xml:space="preserve">Upon a request from </w:t>
      </w:r>
      <w:r w:rsidR="00C869F6">
        <w:rPr>
          <w:rFonts w:ascii="Arial" w:hAnsi="Arial"/>
        </w:rPr>
        <w:t>NGESO</w:t>
      </w:r>
      <w:r>
        <w:rPr>
          <w:rFonts w:ascii="Arial" w:hAnsi="Arial"/>
        </w:rPr>
        <w:t xml:space="preserve"> to the TO(s) to provide such analogue data, the TO(s) shall provide such data to </w:t>
      </w:r>
      <w:r w:rsidR="00C869F6">
        <w:rPr>
          <w:rFonts w:ascii="Arial" w:hAnsi="Arial"/>
        </w:rPr>
        <w:t>NGESO</w:t>
      </w:r>
      <w:r>
        <w:rPr>
          <w:rFonts w:ascii="Arial" w:hAnsi="Arial"/>
        </w:rPr>
        <w:t xml:space="preserve"> as soon as reasonably practicable.</w:t>
      </w:r>
    </w:p>
    <w:p w14:paraId="4D31E3A5" w14:textId="77777777" w:rsidR="003923B1" w:rsidRDefault="00C869F6"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NGESO</w:t>
      </w:r>
      <w:r w:rsidR="003923B1">
        <w:rPr>
          <w:rFonts w:ascii="Arial" w:hAnsi="Arial"/>
        </w:rPr>
        <w:t xml:space="preserve"> shall advise the TOs on the expected restoration time of the </w:t>
      </w:r>
      <w:r>
        <w:rPr>
          <w:rFonts w:ascii="Arial" w:hAnsi="Arial"/>
        </w:rPr>
        <w:t>NGESO</w:t>
      </w:r>
      <w:r w:rsidR="003923B1">
        <w:rPr>
          <w:rFonts w:ascii="Arial" w:hAnsi="Arial"/>
        </w:rPr>
        <w:t xml:space="preserve"> SCADA and provide updates </w:t>
      </w:r>
      <w:r w:rsidR="001217DC">
        <w:rPr>
          <w:rFonts w:ascii="Arial" w:hAnsi="Arial"/>
        </w:rPr>
        <w:t xml:space="preserve">as </w:t>
      </w:r>
      <w:r w:rsidR="003923B1">
        <w:rPr>
          <w:rFonts w:ascii="Arial" w:hAnsi="Arial"/>
        </w:rPr>
        <w:t>appropriate.</w:t>
      </w:r>
    </w:p>
    <w:p w14:paraId="0DF70803" w14:textId="77777777" w:rsidR="003923B1" w:rsidRPr="0066249E" w:rsidRDefault="003923B1" w:rsidP="003923B1">
      <w:pPr>
        <w:pStyle w:val="BodyTextIndent"/>
        <w:keepNext/>
        <w:keepLines/>
        <w:numPr>
          <w:ilvl w:val="0"/>
          <w:numId w:val="8"/>
        </w:numPr>
        <w:tabs>
          <w:tab w:val="clear" w:pos="360"/>
          <w:tab w:val="num" w:pos="1080"/>
        </w:tabs>
        <w:ind w:left="1080"/>
        <w:jc w:val="both"/>
      </w:pPr>
      <w:r>
        <w:t xml:space="preserve">Following liaison between the TO and </w:t>
      </w:r>
      <w:r w:rsidR="00C869F6">
        <w:t>NGESO</w:t>
      </w:r>
      <w:r>
        <w:t xml:space="preserve">, consideration shall be given to suspending planned Operational Switching until </w:t>
      </w:r>
      <w:r w:rsidR="00C869F6">
        <w:t>NGESO</w:t>
      </w:r>
      <w:r>
        <w:t xml:space="preserve"> SCADA is restored. The TO may continue to issue switching instructions for Operational Switching, Isolation and Earthing on plant that has been released under a TSC in accordance </w:t>
      </w:r>
      <w:r w:rsidRPr="0066249E">
        <w:t>with STCP 01-1 Operational Switching.</w:t>
      </w:r>
    </w:p>
    <w:p w14:paraId="58FB111D" w14:textId="77777777" w:rsidR="003923B1" w:rsidRDefault="003923B1">
      <w:pPr>
        <w:pStyle w:val="BodyTextIndent"/>
        <w:keepNext/>
        <w:keepLines/>
        <w:ind w:left="720" w:firstLine="0"/>
        <w:jc w:val="both"/>
      </w:pPr>
    </w:p>
    <w:p w14:paraId="32CC5DF4" w14:textId="77777777" w:rsidR="003923B1" w:rsidRDefault="00C869F6"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NGESO</w:t>
      </w:r>
      <w:r w:rsidR="003923B1">
        <w:rPr>
          <w:rFonts w:ascii="Arial" w:hAnsi="Arial"/>
        </w:rPr>
        <w:t xml:space="preserve"> shall take action to ensure the </w:t>
      </w:r>
      <w:r>
        <w:rPr>
          <w:rFonts w:ascii="Arial" w:hAnsi="Arial"/>
        </w:rPr>
        <w:t>NGESO</w:t>
      </w:r>
      <w:r w:rsidR="003923B1">
        <w:rPr>
          <w:rFonts w:ascii="Arial" w:hAnsi="Arial"/>
        </w:rPr>
        <w:t xml:space="preserve"> SCADA shall be restored as soon as possible following failure.</w:t>
      </w:r>
    </w:p>
    <w:p w14:paraId="653D1A01" w14:textId="77777777" w:rsidR="003923B1" w:rsidRDefault="00C869F6"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NGESO</w:t>
      </w:r>
      <w:r w:rsidR="003923B1">
        <w:rPr>
          <w:rFonts w:ascii="Arial" w:hAnsi="Arial"/>
        </w:rPr>
        <w:t xml:space="preserve"> shall be responsible for any communication of the </w:t>
      </w:r>
      <w:r>
        <w:rPr>
          <w:rFonts w:ascii="Arial" w:hAnsi="Arial"/>
        </w:rPr>
        <w:t>NGESO</w:t>
      </w:r>
      <w:r w:rsidR="003923B1">
        <w:rPr>
          <w:rFonts w:ascii="Arial" w:hAnsi="Arial"/>
        </w:rPr>
        <w:t xml:space="preserve"> SCADA failure to Users where operationally necessary.</w:t>
      </w:r>
    </w:p>
    <w:p w14:paraId="741B7353" w14:textId="77777777" w:rsidR="003923B1" w:rsidRDefault="003923B1">
      <w:pPr>
        <w:keepNext/>
        <w:keepLines/>
        <w:tabs>
          <w:tab w:val="left" w:pos="1418"/>
        </w:tabs>
        <w:spacing w:after="120"/>
        <w:ind w:left="720"/>
        <w:jc w:val="both"/>
        <w:rPr>
          <w:rFonts w:ascii="Arial" w:hAnsi="Arial"/>
        </w:rPr>
      </w:pPr>
    </w:p>
    <w:p w14:paraId="5C24249F" w14:textId="77777777" w:rsidR="003923B1" w:rsidRDefault="003923B1">
      <w:pPr>
        <w:pStyle w:val="Heading3"/>
        <w:keepLines/>
      </w:pPr>
      <w:r>
        <w:t>On restoration of the TO-</w:t>
      </w:r>
      <w:r w:rsidR="00C869F6">
        <w:t>NGESO</w:t>
      </w:r>
      <w:r>
        <w:t xml:space="preserve"> Datalink or </w:t>
      </w:r>
      <w:r w:rsidR="00C869F6">
        <w:t>NGESO</w:t>
      </w:r>
      <w:r>
        <w:t xml:space="preserve"> SCADA the following actions shall be taken: </w:t>
      </w:r>
    </w:p>
    <w:p w14:paraId="719DD022" w14:textId="77777777" w:rsidR="003923B1" w:rsidRDefault="003923B1">
      <w:pPr>
        <w:keepNext/>
        <w:keepLines/>
        <w:rPr>
          <w:sz w:val="2"/>
        </w:rPr>
      </w:pPr>
    </w:p>
    <w:p w14:paraId="4E46A987" w14:textId="77777777" w:rsidR="003923B1" w:rsidRDefault="00C869F6"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shall inform the TO(s) immediately of such restoration.</w:t>
      </w:r>
    </w:p>
    <w:p w14:paraId="07E27F95" w14:textId="77777777" w:rsidR="003923B1" w:rsidRDefault="00C869F6"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and each TO shall update each other of any Events on the System that occurred during the Datalink or </w:t>
      </w:r>
      <w:r>
        <w:rPr>
          <w:rFonts w:ascii="Arial" w:hAnsi="Arial"/>
        </w:rPr>
        <w:t>NGESO</w:t>
      </w:r>
      <w:r w:rsidR="003923B1">
        <w:rPr>
          <w:rFonts w:ascii="Arial" w:hAnsi="Arial"/>
        </w:rPr>
        <w:t xml:space="preserve"> SCADA failure.</w:t>
      </w:r>
    </w:p>
    <w:p w14:paraId="17451AF3" w14:textId="77777777" w:rsidR="003923B1" w:rsidRPr="0066249E" w:rsidRDefault="00C869F6"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and the TO(s) shall discuss any planned work that has been required to be postponed and make arrangements to reschedule as appropriate in accordance with </w:t>
      </w:r>
      <w:r w:rsidR="003923B1" w:rsidRPr="0066249E">
        <w:rPr>
          <w:rFonts w:ascii="Arial" w:hAnsi="Arial"/>
        </w:rPr>
        <w:t>STCP 01-1: Operational Switching.</w:t>
      </w:r>
    </w:p>
    <w:p w14:paraId="51278902" w14:textId="77777777" w:rsidR="003923B1" w:rsidRPr="0066249E" w:rsidRDefault="00C869F6" w:rsidP="003923B1">
      <w:pPr>
        <w:keepNext/>
        <w:keepLines/>
        <w:numPr>
          <w:ilvl w:val="0"/>
          <w:numId w:val="14"/>
        </w:numPr>
        <w:tabs>
          <w:tab w:val="clear" w:pos="360"/>
          <w:tab w:val="num" w:pos="1080"/>
        </w:tabs>
        <w:ind w:left="1080"/>
        <w:jc w:val="both"/>
        <w:rPr>
          <w:rFonts w:ascii="Arial" w:hAnsi="Arial"/>
        </w:rPr>
      </w:pPr>
      <w:r>
        <w:rPr>
          <w:rFonts w:ascii="Arial" w:hAnsi="Arial"/>
        </w:rPr>
        <w:t>NGESO</w:t>
      </w:r>
      <w:r w:rsidR="003923B1">
        <w:rPr>
          <w:rFonts w:ascii="Arial" w:hAnsi="Arial"/>
        </w:rPr>
        <w:t xml:space="preserve"> or the TO responsible for the </w:t>
      </w:r>
      <w:r w:rsidR="001217DC">
        <w:rPr>
          <w:rFonts w:ascii="Arial" w:hAnsi="Arial"/>
        </w:rPr>
        <w:t xml:space="preserve">failed </w:t>
      </w:r>
      <w:r w:rsidR="003923B1">
        <w:rPr>
          <w:rFonts w:ascii="Arial" w:hAnsi="Arial"/>
        </w:rPr>
        <w:t xml:space="preserve">Datalink </w:t>
      </w:r>
      <w:r w:rsidR="001217DC">
        <w:rPr>
          <w:rFonts w:ascii="Arial" w:hAnsi="Arial"/>
        </w:rPr>
        <w:t xml:space="preserve">equipment </w:t>
      </w:r>
      <w:r w:rsidR="003923B1">
        <w:rPr>
          <w:rFonts w:ascii="Arial" w:hAnsi="Arial"/>
        </w:rPr>
        <w:t xml:space="preserve">shall prepare a report on the failure.  Such report is to be prepared in accordance with </w:t>
      </w:r>
      <w:r w:rsidR="003923B1" w:rsidRPr="0066249E">
        <w:rPr>
          <w:rFonts w:ascii="Arial" w:hAnsi="Arial"/>
        </w:rPr>
        <w:t xml:space="preserve">STCP 03-1: Post Event Reporting. </w:t>
      </w:r>
    </w:p>
    <w:p w14:paraId="74BFFC6C" w14:textId="77777777" w:rsidR="003923B1" w:rsidRPr="0066249E" w:rsidRDefault="00C869F6" w:rsidP="003923B1">
      <w:pPr>
        <w:keepNext/>
        <w:keepLines/>
        <w:numPr>
          <w:ilvl w:val="0"/>
          <w:numId w:val="14"/>
        </w:numPr>
        <w:tabs>
          <w:tab w:val="clear" w:pos="360"/>
          <w:tab w:val="num" w:pos="1080"/>
        </w:tabs>
        <w:spacing w:before="120" w:after="120"/>
        <w:ind w:left="1077" w:hanging="357"/>
        <w:jc w:val="both"/>
        <w:rPr>
          <w:rFonts w:ascii="Arial" w:hAnsi="Arial"/>
        </w:rPr>
      </w:pPr>
      <w:r>
        <w:rPr>
          <w:rFonts w:ascii="Arial" w:hAnsi="Arial"/>
        </w:rPr>
        <w:t>NGESO</w:t>
      </w:r>
      <w:r w:rsidR="003923B1">
        <w:rPr>
          <w:rFonts w:ascii="Arial" w:hAnsi="Arial"/>
        </w:rPr>
        <w:t xml:space="preserve"> shall prepare a report on the failure of </w:t>
      </w:r>
      <w:r>
        <w:rPr>
          <w:rFonts w:ascii="Arial" w:hAnsi="Arial"/>
        </w:rPr>
        <w:t>NGESO</w:t>
      </w:r>
      <w:r w:rsidR="003923B1">
        <w:rPr>
          <w:rFonts w:ascii="Arial" w:hAnsi="Arial"/>
        </w:rPr>
        <w:t xml:space="preserve"> SCADA system.  </w:t>
      </w:r>
      <w:r w:rsidR="003923B1" w:rsidRPr="0066249E">
        <w:rPr>
          <w:rFonts w:ascii="Arial" w:hAnsi="Arial"/>
        </w:rPr>
        <w:t>Such report is to be prepared in accordance with STCP 03-1: Post Event Reporting.</w:t>
      </w:r>
    </w:p>
    <w:p w14:paraId="0443AE41" w14:textId="77777777" w:rsidR="003923B1" w:rsidRDefault="003923B1">
      <w:pPr>
        <w:keepNext/>
        <w:keepLines/>
        <w:ind w:left="720"/>
        <w:rPr>
          <w:rFonts w:ascii="Arial" w:hAnsi="Arial"/>
        </w:rPr>
      </w:pPr>
    </w:p>
    <w:p w14:paraId="3380A032" w14:textId="77777777" w:rsidR="003923B1" w:rsidRDefault="003923B1">
      <w:pPr>
        <w:pStyle w:val="Heading2"/>
        <w:keepLines/>
      </w:pPr>
      <w:r>
        <w:t>Total or Partial TO SCADA Failure or Significant Outstation Failures.</w:t>
      </w:r>
    </w:p>
    <w:p w14:paraId="688E7AEC" w14:textId="77777777" w:rsidR="003923B1" w:rsidRDefault="003923B1">
      <w:pPr>
        <w:pStyle w:val="Heading3"/>
        <w:keepLines/>
      </w:pPr>
      <w:r>
        <w:t>In the event of a total or partial TO SCADA failure which the TO has deemed as having a significant effect on its Transmission System the TO:</w:t>
      </w:r>
    </w:p>
    <w:p w14:paraId="3D0EAAFE" w14:textId="77777777" w:rsidR="003923B1" w:rsidRDefault="003923B1" w:rsidP="003923B1">
      <w:pPr>
        <w:keepNext/>
        <w:keepLines/>
        <w:numPr>
          <w:ilvl w:val="0"/>
          <w:numId w:val="15"/>
        </w:numPr>
        <w:tabs>
          <w:tab w:val="clear" w:pos="360"/>
          <w:tab w:val="num" w:pos="1080"/>
        </w:tabs>
        <w:spacing w:after="120"/>
        <w:ind w:left="1077" w:hanging="357"/>
        <w:jc w:val="both"/>
        <w:rPr>
          <w:rFonts w:ascii="Arial" w:hAnsi="Arial"/>
        </w:rPr>
      </w:pPr>
      <w:r>
        <w:rPr>
          <w:rFonts w:ascii="Arial" w:hAnsi="Arial"/>
        </w:rPr>
        <w:t xml:space="preserve">shall advise </w:t>
      </w:r>
      <w:r w:rsidR="00C869F6">
        <w:rPr>
          <w:rFonts w:ascii="Arial" w:hAnsi="Arial"/>
        </w:rPr>
        <w:t>NGESO</w:t>
      </w:r>
      <w:r>
        <w:rPr>
          <w:rFonts w:ascii="Arial" w:hAnsi="Arial"/>
        </w:rPr>
        <w:t xml:space="preserve"> of the TO SCADA failures;</w:t>
      </w:r>
    </w:p>
    <w:p w14:paraId="76C2A464"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implement their contingency plans that were prepared in accordance with section 3.1.2;  </w:t>
      </w:r>
    </w:p>
    <w:p w14:paraId="24299388"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initially suspend all planned Operational Switching work on the TO’s Transmission System in accordance </w:t>
      </w:r>
      <w:r w:rsidRPr="0066249E">
        <w:rPr>
          <w:rFonts w:ascii="Arial" w:hAnsi="Arial"/>
        </w:rPr>
        <w:t>with STCP 01-1: Operational Switching;</w:t>
      </w:r>
      <w:r>
        <w:rPr>
          <w:rFonts w:ascii="Arial" w:hAnsi="Arial"/>
        </w:rPr>
        <w:t xml:space="preserve"> </w:t>
      </w:r>
    </w:p>
    <w:p w14:paraId="6A0D7DFA"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advise </w:t>
      </w:r>
      <w:r w:rsidR="00C869F6">
        <w:rPr>
          <w:rFonts w:ascii="Arial" w:hAnsi="Arial"/>
        </w:rPr>
        <w:t>NGESO</w:t>
      </w:r>
      <w:r>
        <w:rPr>
          <w:rFonts w:ascii="Arial" w:hAnsi="Arial"/>
        </w:rPr>
        <w:t xml:space="preserve"> on the expected restoration times for the TO SCADA/outstations and provide updates where necessary;</w:t>
      </w:r>
    </w:p>
    <w:p w14:paraId="22A6DB28"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shall investigate and repair the TO SCADA facilities as soon as possible;</w:t>
      </w:r>
    </w:p>
    <w:p w14:paraId="76324041" w14:textId="44EE536B"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decide, following discussions with </w:t>
      </w:r>
      <w:r w:rsidR="00C869F6">
        <w:rPr>
          <w:rFonts w:ascii="Arial" w:hAnsi="Arial"/>
        </w:rPr>
        <w:t>NGESO</w:t>
      </w:r>
      <w:r>
        <w:rPr>
          <w:rFonts w:ascii="Arial" w:hAnsi="Arial"/>
        </w:rPr>
        <w:t xml:space="preserve">, if contingency </w:t>
      </w:r>
      <w:del w:id="2" w:author="Akhtar (ESO), Shazia" w:date="2022-03-13T01:53:00Z">
        <w:r w:rsidDel="00610D00">
          <w:rPr>
            <w:rFonts w:ascii="Arial" w:hAnsi="Arial"/>
          </w:rPr>
          <w:delText xml:space="preserve">manning </w:delText>
        </w:r>
      </w:del>
      <w:ins w:id="3" w:author="Akhtar (ESO), Shazia" w:date="2022-03-13T01:53:00Z">
        <w:r w:rsidR="00610D00">
          <w:rPr>
            <w:rFonts w:ascii="Arial" w:hAnsi="Arial"/>
          </w:rPr>
          <w:t xml:space="preserve">staffing </w:t>
        </w:r>
      </w:ins>
      <w:r>
        <w:rPr>
          <w:rFonts w:ascii="Arial" w:hAnsi="Arial"/>
        </w:rPr>
        <w:t xml:space="preserve">of substations, strategically important to the System, is required to ensure control of the </w:t>
      </w:r>
      <w:r w:rsidR="00022A12">
        <w:rPr>
          <w:rFonts w:ascii="Arial" w:hAnsi="Arial"/>
        </w:rPr>
        <w:t>N</w:t>
      </w:r>
      <w:r w:rsidR="005B07DD">
        <w:rPr>
          <w:rFonts w:ascii="Arial" w:hAnsi="Arial"/>
        </w:rPr>
        <w:t xml:space="preserve">ational Electricity </w:t>
      </w:r>
      <w:r>
        <w:rPr>
          <w:rFonts w:ascii="Arial" w:hAnsi="Arial"/>
        </w:rPr>
        <w:t xml:space="preserve">Transmission System is </w:t>
      </w:r>
      <w:proofErr w:type="gramStart"/>
      <w:r>
        <w:rPr>
          <w:rFonts w:ascii="Arial" w:hAnsi="Arial"/>
        </w:rPr>
        <w:t>maintained;</w:t>
      </w:r>
      <w:proofErr w:type="gramEnd"/>
    </w:p>
    <w:p w14:paraId="00D7FCB2" w14:textId="77777777" w:rsidR="003923B1" w:rsidRDefault="003923B1" w:rsidP="003923B1">
      <w:pPr>
        <w:keepNext/>
        <w:keepLines/>
        <w:numPr>
          <w:ilvl w:val="0"/>
          <w:numId w:val="15"/>
        </w:numPr>
        <w:tabs>
          <w:tab w:val="clear" w:pos="360"/>
          <w:tab w:val="num" w:pos="1080"/>
        </w:tabs>
        <w:spacing w:after="120"/>
        <w:ind w:left="1077" w:hanging="357"/>
        <w:jc w:val="both"/>
        <w:rPr>
          <w:rFonts w:ascii="Arial" w:hAnsi="Arial"/>
        </w:rPr>
      </w:pPr>
      <w:r>
        <w:rPr>
          <w:rFonts w:ascii="Arial" w:hAnsi="Arial"/>
        </w:rPr>
        <w:t>may decide to staff additional operational facilities (including outstations), where available, to give alternative arrangements to complete switching duties in the event of TO SCADA failure; and</w:t>
      </w:r>
    </w:p>
    <w:p w14:paraId="7905EE89" w14:textId="77777777" w:rsidR="003923B1" w:rsidRDefault="003923B1" w:rsidP="003923B1">
      <w:pPr>
        <w:keepNext/>
        <w:keepLines/>
        <w:numPr>
          <w:ilvl w:val="0"/>
          <w:numId w:val="15"/>
        </w:numPr>
        <w:tabs>
          <w:tab w:val="clear" w:pos="360"/>
          <w:tab w:val="num" w:pos="1080"/>
        </w:tabs>
        <w:ind w:left="1080"/>
        <w:jc w:val="both"/>
        <w:rPr>
          <w:rFonts w:ascii="Arial" w:hAnsi="Arial"/>
        </w:rPr>
      </w:pPr>
      <w:r>
        <w:rPr>
          <w:rFonts w:ascii="Arial" w:hAnsi="Arial"/>
        </w:rPr>
        <w:lastRenderedPageBreak/>
        <w:t xml:space="preserve">where appropriate, and in the event of a total SCADA failure, the TO may decide to evacuate to their Emergency Control Centre.  In this event the procedures described in </w:t>
      </w:r>
      <w:r w:rsidRPr="0066249E">
        <w:rPr>
          <w:rFonts w:ascii="Arial" w:hAnsi="Arial"/>
        </w:rPr>
        <w:t>STCP 06-3 System Incident Management</w:t>
      </w:r>
      <w:r>
        <w:rPr>
          <w:rFonts w:ascii="Arial" w:hAnsi="Arial"/>
        </w:rPr>
        <w:t xml:space="preserve"> should be followed.</w:t>
      </w:r>
    </w:p>
    <w:p w14:paraId="739CEE9C" w14:textId="77777777" w:rsidR="003923B1" w:rsidRDefault="003923B1">
      <w:pPr>
        <w:keepNext/>
        <w:keepLines/>
        <w:ind w:left="720"/>
        <w:jc w:val="both"/>
        <w:rPr>
          <w:rFonts w:ascii="Arial" w:hAnsi="Arial"/>
        </w:rPr>
      </w:pPr>
    </w:p>
    <w:p w14:paraId="667AD12D" w14:textId="77777777" w:rsidR="003923B1" w:rsidRDefault="003923B1">
      <w:pPr>
        <w:pStyle w:val="Heading3"/>
        <w:keepLines/>
      </w:pPr>
      <w:r>
        <w:t xml:space="preserve">Users shall be notified of the TO SCADA failures by </w:t>
      </w:r>
      <w:r w:rsidR="00C869F6">
        <w:t>NGESO</w:t>
      </w:r>
      <w:r>
        <w:t xml:space="preserve"> and shall be requested to supply relevant information to the appropriate Party. </w:t>
      </w:r>
    </w:p>
    <w:p w14:paraId="10B7AAF4" w14:textId="77777777" w:rsidR="003923B1" w:rsidRDefault="003923B1">
      <w:pPr>
        <w:pStyle w:val="Heading3"/>
        <w:keepLines/>
      </w:pPr>
      <w:r>
        <w:t>On restoration of TO SCADA Facilities or outstation facilities, the following actions shall be taken:</w:t>
      </w:r>
    </w:p>
    <w:p w14:paraId="712612ED" w14:textId="77777777"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The TO shall inform the </w:t>
      </w:r>
      <w:r w:rsidR="00C869F6">
        <w:rPr>
          <w:rFonts w:ascii="Arial" w:hAnsi="Arial"/>
        </w:rPr>
        <w:t>NGESO</w:t>
      </w:r>
      <w:r>
        <w:rPr>
          <w:rFonts w:ascii="Arial" w:hAnsi="Arial"/>
        </w:rPr>
        <w:t xml:space="preserve"> and the other TO immediately of such restoration.</w:t>
      </w:r>
    </w:p>
    <w:p w14:paraId="5CB10874" w14:textId="77777777"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All Users informed in section 5.4.2 shall be notified of the return to service of the TO SCADA systems by </w:t>
      </w:r>
      <w:r w:rsidR="00C869F6">
        <w:rPr>
          <w:rFonts w:ascii="Arial" w:hAnsi="Arial"/>
        </w:rPr>
        <w:t>NGESO</w:t>
      </w:r>
      <w:r>
        <w:rPr>
          <w:rFonts w:ascii="Arial" w:hAnsi="Arial"/>
        </w:rPr>
        <w:t>.</w:t>
      </w:r>
    </w:p>
    <w:p w14:paraId="0E9E3BCF" w14:textId="77777777"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Where the Emergency Control Centre has been utilised, </w:t>
      </w:r>
      <w:r w:rsidR="00C869F6">
        <w:rPr>
          <w:rFonts w:ascii="Arial" w:hAnsi="Arial"/>
        </w:rPr>
        <w:t>NGESO</w:t>
      </w:r>
      <w:r>
        <w:rPr>
          <w:rFonts w:ascii="Arial" w:hAnsi="Arial"/>
        </w:rPr>
        <w:t>/TO shall complete a controlled return to the Main Control Centre notifying all Users when control has been re-established there.</w:t>
      </w:r>
    </w:p>
    <w:p w14:paraId="67693CBA" w14:textId="77777777" w:rsidR="003923B1" w:rsidRDefault="00C869F6"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and TOs shall update each other on any Events on the System during the TO SCADA or outstation failure.</w:t>
      </w:r>
    </w:p>
    <w:p w14:paraId="4B4BA52E" w14:textId="77777777" w:rsidR="003923B1" w:rsidRDefault="00C869F6"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and TOs shall discuss any postponed planned work and make arrangements to reschedule as appropriate.</w:t>
      </w:r>
    </w:p>
    <w:p w14:paraId="300CA7FC" w14:textId="77777777" w:rsidR="003923B1" w:rsidRDefault="003923B1" w:rsidP="003923B1">
      <w:pPr>
        <w:pStyle w:val="Header"/>
        <w:keepNext/>
        <w:keepLines/>
        <w:numPr>
          <w:ilvl w:val="0"/>
          <w:numId w:val="16"/>
        </w:numPr>
        <w:tabs>
          <w:tab w:val="clear" w:pos="360"/>
          <w:tab w:val="clear" w:pos="4153"/>
          <w:tab w:val="clear" w:pos="8306"/>
          <w:tab w:val="num" w:pos="1080"/>
        </w:tabs>
        <w:ind w:left="1080"/>
        <w:jc w:val="both"/>
        <w:rPr>
          <w:rFonts w:ascii="Arial" w:hAnsi="Arial"/>
        </w:rPr>
      </w:pPr>
      <w:r>
        <w:rPr>
          <w:rFonts w:ascii="Arial" w:hAnsi="Arial"/>
        </w:rPr>
        <w:t xml:space="preserve">The TO shall prepare a report on the failure.  Such report is to be prepared in accordance with </w:t>
      </w:r>
      <w:r w:rsidRPr="0066249E">
        <w:rPr>
          <w:rFonts w:ascii="Arial" w:hAnsi="Arial"/>
        </w:rPr>
        <w:t>STCP 03-1: Post Event Reporting</w:t>
      </w:r>
      <w:r>
        <w:rPr>
          <w:rFonts w:ascii="Arial" w:hAnsi="Arial"/>
        </w:rPr>
        <w:t>.</w:t>
      </w:r>
    </w:p>
    <w:p w14:paraId="709532F4" w14:textId="77777777" w:rsidR="003923B1" w:rsidRDefault="003923B1">
      <w:pPr>
        <w:pStyle w:val="Heading2"/>
        <w:keepLines/>
        <w:numPr>
          <w:ilvl w:val="0"/>
          <w:numId w:val="0"/>
        </w:numPr>
      </w:pPr>
    </w:p>
    <w:p w14:paraId="26D0B4A0" w14:textId="77777777" w:rsidR="009B1870" w:rsidRDefault="003923B1">
      <w:pPr>
        <w:pStyle w:val="Heading2"/>
        <w:keepLines/>
        <w:numPr>
          <w:ilvl w:val="0"/>
          <w:numId w:val="0"/>
        </w:numPr>
      </w:pPr>
      <w:r>
        <w:br w:type="page"/>
      </w:r>
    </w:p>
    <w:p w14:paraId="2FAE2CE0" w14:textId="77777777" w:rsidR="009B1870" w:rsidRDefault="009B1870" w:rsidP="009B1870">
      <w:pPr>
        <w:pStyle w:val="Heading1"/>
        <w:keepLines/>
        <w:numPr>
          <w:ilvl w:val="0"/>
          <w:numId w:val="0"/>
        </w:numPr>
      </w:pPr>
      <w:r>
        <w:lastRenderedPageBreak/>
        <w:t>Appendix A: Flow Diagram</w:t>
      </w:r>
    </w:p>
    <w:p w14:paraId="47FC638B" w14:textId="77777777" w:rsidR="003923B1" w:rsidRDefault="003923B1">
      <w:r>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3883A0FD" w14:textId="77777777" w:rsidR="003923B1" w:rsidRDefault="003923B1">
      <w:pPr>
        <w:keepNext/>
        <w:keepLines/>
      </w:pPr>
    </w:p>
    <w:p w14:paraId="2CC3ED6B" w14:textId="77777777" w:rsidR="003923B1" w:rsidRDefault="003923B1">
      <w:pPr>
        <w:keepNext/>
        <w:keepLines/>
        <w:sectPr w:rsidR="003923B1">
          <w:headerReference w:type="default" r:id="rId10"/>
          <w:footerReference w:type="default" r:id="rId11"/>
          <w:pgSz w:w="11906" w:h="16838"/>
          <w:pgMar w:top="1440" w:right="1800" w:bottom="1440" w:left="1800" w:header="720" w:footer="720" w:gutter="0"/>
          <w:cols w:space="720"/>
        </w:sectPr>
      </w:pPr>
    </w:p>
    <w:p w14:paraId="7377DDBC" w14:textId="77777777" w:rsidR="003923B1" w:rsidRDefault="00EE0E34">
      <w:pPr>
        <w:pStyle w:val="Heading2"/>
        <w:keepLines/>
        <w:numPr>
          <w:ilvl w:val="0"/>
          <w:numId w:val="0"/>
        </w:numPr>
        <w:sectPr w:rsidR="003923B1">
          <w:pgSz w:w="11906" w:h="16838"/>
          <w:pgMar w:top="1440" w:right="1800" w:bottom="1440" w:left="1800" w:header="720" w:footer="720" w:gutter="0"/>
          <w:cols w:space="720"/>
        </w:sectPr>
      </w:pPr>
      <w:r>
        <w:object w:dxaOrig="11648" w:dyaOrig="16599" w14:anchorId="5D4351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25pt;height:690.75pt" o:ole="">
            <v:imagedata r:id="rId12" o:title=""/>
          </v:shape>
          <o:OLEObject Type="Embed" ProgID="Visio.Drawing.6" ShapeID="_x0000_i1025" DrawAspect="Content" ObjectID="_1708641643" r:id="rId13"/>
        </w:object>
      </w:r>
    </w:p>
    <w:p w14:paraId="58827A85" w14:textId="77777777" w:rsidR="003923B1" w:rsidRDefault="00EE0E34">
      <w:pPr>
        <w:pStyle w:val="Heading2"/>
        <w:keepLines/>
        <w:numPr>
          <w:ilvl w:val="0"/>
          <w:numId w:val="0"/>
        </w:numPr>
        <w:rPr>
          <w:iCs/>
          <w:sz w:val="28"/>
        </w:rPr>
      </w:pPr>
      <w:r>
        <w:object w:dxaOrig="11648" w:dyaOrig="16461" w14:anchorId="7AA94D19">
          <v:shape id="_x0000_i1026" type="#_x0000_t75" style="width:493.5pt;height:696pt" o:ole="">
            <v:imagedata r:id="rId14" o:title=""/>
          </v:shape>
          <o:OLEObject Type="Embed" ProgID="Visio.Drawing.6" ShapeID="_x0000_i1026" DrawAspect="Content" ObjectID="_1708641644" r:id="rId15"/>
        </w:object>
      </w:r>
      <w:r w:rsidR="003923B1">
        <w:t xml:space="preserve"> </w:t>
      </w:r>
      <w:r>
        <w:object w:dxaOrig="11648" w:dyaOrig="16688" w14:anchorId="4BFFBDE7">
          <v:shape id="_x0000_i1027" type="#_x0000_t75" style="width:465.75pt;height:667.5pt" o:ole="">
            <v:imagedata r:id="rId16" o:title=""/>
          </v:shape>
          <o:OLEObject Type="Embed" ProgID="Visio.Drawing.6" ShapeID="_x0000_i1027" DrawAspect="Content" ObjectID="_1708641645" r:id="rId17"/>
        </w:object>
      </w:r>
      <w:r>
        <w:object w:dxaOrig="11288" w:dyaOrig="16508" w14:anchorId="2D2530A5">
          <v:shape id="_x0000_i1028" type="#_x0000_t75" style="width:472.5pt;height:690.75pt" o:ole="">
            <v:imagedata r:id="rId18" o:title=""/>
          </v:shape>
          <o:OLEObject Type="Embed" ProgID="Visio.Drawing.6" ShapeID="_x0000_i1028" DrawAspect="Content" ObjectID="_1708641646" r:id="rId19"/>
        </w:object>
      </w:r>
      <w:r w:rsidR="003923B1">
        <w:rPr>
          <w:iCs/>
          <w:sz w:val="28"/>
        </w:rPr>
        <w:t>Appendix B: Abbreviations &amp; Definitions</w:t>
      </w:r>
    </w:p>
    <w:p w14:paraId="20A318A9" w14:textId="77777777" w:rsidR="003923B1" w:rsidRDefault="003923B1">
      <w:pPr>
        <w:keepNext/>
        <w:keepLines/>
      </w:pPr>
    </w:p>
    <w:p w14:paraId="2BF5C4CB" w14:textId="77777777" w:rsidR="003923B1" w:rsidRDefault="003923B1">
      <w:pPr>
        <w:pStyle w:val="NGTSAppendix"/>
        <w:keepNext/>
        <w:keepLines/>
        <w:widowControl/>
        <w:outlineLvl w:val="0"/>
        <w:rPr>
          <w:b/>
          <w:i/>
          <w:iCs/>
          <w:sz w:val="24"/>
        </w:rPr>
      </w:pPr>
      <w:r>
        <w:rPr>
          <w:b/>
          <w:i/>
          <w:iCs/>
          <w:sz w:val="24"/>
        </w:rPr>
        <w:t>Abbreviations</w:t>
      </w:r>
    </w:p>
    <w:p w14:paraId="0E8B5878" w14:textId="77777777" w:rsidR="003923B1" w:rsidRDefault="003923B1">
      <w:pPr>
        <w:pStyle w:val="NGTSAppendix"/>
        <w:keepNext/>
        <w:keepLines/>
        <w:widowControl/>
        <w:outlineLvl w:val="0"/>
        <w:rPr>
          <w:b/>
        </w:rPr>
      </w:pPr>
    </w:p>
    <w:tbl>
      <w:tblPr>
        <w:tblW w:w="0" w:type="auto"/>
        <w:tblLayout w:type="fixed"/>
        <w:tblLook w:val="0000" w:firstRow="0" w:lastRow="0" w:firstColumn="0" w:lastColumn="0" w:noHBand="0" w:noVBand="0"/>
      </w:tblPr>
      <w:tblGrid>
        <w:gridCol w:w="1526"/>
        <w:gridCol w:w="6996"/>
      </w:tblGrid>
      <w:tr w:rsidR="003923B1" w14:paraId="22C351E9" w14:textId="77777777">
        <w:tc>
          <w:tcPr>
            <w:tcW w:w="1526" w:type="dxa"/>
          </w:tcPr>
          <w:p w14:paraId="12CDBA54" w14:textId="77777777" w:rsidR="003923B1" w:rsidRDefault="003923B1">
            <w:pPr>
              <w:keepNext/>
              <w:keepLines/>
              <w:rPr>
                <w:rFonts w:ascii="Arial" w:hAnsi="Arial"/>
              </w:rPr>
            </w:pPr>
            <w:r>
              <w:rPr>
                <w:rFonts w:ascii="Arial" w:hAnsi="Arial"/>
              </w:rPr>
              <w:t>IS</w:t>
            </w:r>
          </w:p>
        </w:tc>
        <w:tc>
          <w:tcPr>
            <w:tcW w:w="6996" w:type="dxa"/>
          </w:tcPr>
          <w:p w14:paraId="7971EDF9" w14:textId="77777777" w:rsidR="003923B1" w:rsidRDefault="003923B1">
            <w:pPr>
              <w:keepNext/>
              <w:keepLines/>
              <w:rPr>
                <w:rFonts w:ascii="Arial" w:hAnsi="Arial"/>
              </w:rPr>
            </w:pPr>
            <w:r>
              <w:rPr>
                <w:rFonts w:ascii="Arial" w:hAnsi="Arial"/>
              </w:rPr>
              <w:t>Information Systems</w:t>
            </w:r>
          </w:p>
        </w:tc>
      </w:tr>
      <w:tr w:rsidR="003923B1" w14:paraId="77E2D767" w14:textId="77777777">
        <w:tc>
          <w:tcPr>
            <w:tcW w:w="1526" w:type="dxa"/>
          </w:tcPr>
          <w:p w14:paraId="3A2A1337" w14:textId="77777777" w:rsidR="003923B1" w:rsidRDefault="003923B1">
            <w:pPr>
              <w:keepNext/>
              <w:keepLines/>
              <w:rPr>
                <w:rFonts w:ascii="Arial" w:hAnsi="Arial"/>
              </w:rPr>
            </w:pPr>
            <w:r>
              <w:rPr>
                <w:rFonts w:ascii="Arial" w:hAnsi="Arial"/>
              </w:rPr>
              <w:t>PSTN</w:t>
            </w:r>
          </w:p>
        </w:tc>
        <w:tc>
          <w:tcPr>
            <w:tcW w:w="6996" w:type="dxa"/>
          </w:tcPr>
          <w:p w14:paraId="7B2FE7F7" w14:textId="77777777" w:rsidR="003923B1" w:rsidRDefault="003923B1">
            <w:pPr>
              <w:keepNext/>
              <w:keepLines/>
              <w:rPr>
                <w:rFonts w:ascii="Arial" w:hAnsi="Arial"/>
              </w:rPr>
            </w:pPr>
            <w:r>
              <w:rPr>
                <w:rFonts w:ascii="Arial" w:hAnsi="Arial"/>
              </w:rPr>
              <w:t>Public Service Telephone Network</w:t>
            </w:r>
          </w:p>
        </w:tc>
      </w:tr>
      <w:tr w:rsidR="003923B1" w14:paraId="7DF2885B" w14:textId="77777777">
        <w:tc>
          <w:tcPr>
            <w:tcW w:w="1526" w:type="dxa"/>
          </w:tcPr>
          <w:p w14:paraId="546E812E" w14:textId="77777777" w:rsidR="003923B1" w:rsidRDefault="003923B1">
            <w:pPr>
              <w:keepNext/>
              <w:keepLines/>
              <w:rPr>
                <w:rFonts w:ascii="Arial" w:hAnsi="Arial"/>
              </w:rPr>
            </w:pPr>
            <w:r>
              <w:rPr>
                <w:rFonts w:ascii="Arial" w:hAnsi="Arial"/>
              </w:rPr>
              <w:t>PTN</w:t>
            </w:r>
          </w:p>
        </w:tc>
        <w:tc>
          <w:tcPr>
            <w:tcW w:w="6996" w:type="dxa"/>
          </w:tcPr>
          <w:p w14:paraId="2E5E97CE" w14:textId="77777777" w:rsidR="003923B1" w:rsidRDefault="003923B1">
            <w:pPr>
              <w:keepNext/>
              <w:keepLines/>
              <w:rPr>
                <w:rFonts w:ascii="Arial" w:hAnsi="Arial"/>
              </w:rPr>
            </w:pPr>
            <w:r>
              <w:rPr>
                <w:rFonts w:ascii="Arial" w:hAnsi="Arial"/>
              </w:rPr>
              <w:t>Private Telephone Network</w:t>
            </w:r>
          </w:p>
        </w:tc>
      </w:tr>
      <w:tr w:rsidR="003923B1" w14:paraId="30DFD73C" w14:textId="77777777">
        <w:tc>
          <w:tcPr>
            <w:tcW w:w="1526" w:type="dxa"/>
          </w:tcPr>
          <w:p w14:paraId="5C66190C" w14:textId="77777777" w:rsidR="003923B1" w:rsidRDefault="003923B1">
            <w:pPr>
              <w:keepNext/>
              <w:keepLines/>
              <w:rPr>
                <w:rFonts w:ascii="Arial" w:hAnsi="Arial"/>
              </w:rPr>
            </w:pPr>
            <w:r>
              <w:rPr>
                <w:rFonts w:ascii="Arial" w:hAnsi="Arial"/>
              </w:rPr>
              <w:t>SCADA</w:t>
            </w:r>
          </w:p>
        </w:tc>
        <w:tc>
          <w:tcPr>
            <w:tcW w:w="6996" w:type="dxa"/>
          </w:tcPr>
          <w:p w14:paraId="53DBC34A" w14:textId="77777777" w:rsidR="003923B1" w:rsidRDefault="003923B1">
            <w:pPr>
              <w:keepNext/>
              <w:keepLines/>
              <w:rPr>
                <w:rFonts w:ascii="Arial" w:hAnsi="Arial"/>
              </w:rPr>
            </w:pPr>
            <w:r>
              <w:rPr>
                <w:rFonts w:ascii="Arial" w:hAnsi="Arial"/>
              </w:rPr>
              <w:t>Supervisory Control And Data Acquisition system</w:t>
            </w:r>
          </w:p>
        </w:tc>
      </w:tr>
      <w:tr w:rsidR="003923B1" w14:paraId="12C48430" w14:textId="77777777">
        <w:tc>
          <w:tcPr>
            <w:tcW w:w="1526" w:type="dxa"/>
          </w:tcPr>
          <w:p w14:paraId="1650DB1C" w14:textId="77777777" w:rsidR="003923B1" w:rsidRDefault="003923B1">
            <w:pPr>
              <w:keepNext/>
              <w:keepLines/>
              <w:rPr>
                <w:rFonts w:ascii="Arial" w:hAnsi="Arial"/>
              </w:rPr>
            </w:pPr>
            <w:r>
              <w:rPr>
                <w:rFonts w:ascii="Arial" w:hAnsi="Arial"/>
              </w:rPr>
              <w:t>SHETL</w:t>
            </w:r>
          </w:p>
        </w:tc>
        <w:tc>
          <w:tcPr>
            <w:tcW w:w="6996" w:type="dxa"/>
          </w:tcPr>
          <w:p w14:paraId="36F2917F" w14:textId="77777777" w:rsidR="003923B1" w:rsidRDefault="003923B1">
            <w:pPr>
              <w:keepNext/>
              <w:keepLines/>
              <w:rPr>
                <w:rFonts w:ascii="Arial" w:hAnsi="Arial"/>
              </w:rPr>
            </w:pPr>
            <w:r>
              <w:rPr>
                <w:rFonts w:ascii="Arial" w:hAnsi="Arial"/>
              </w:rPr>
              <w:t>Scottish Hydro Electric Transmission Ltd</w:t>
            </w:r>
          </w:p>
        </w:tc>
      </w:tr>
      <w:tr w:rsidR="003923B1" w14:paraId="78D83948" w14:textId="77777777">
        <w:tc>
          <w:tcPr>
            <w:tcW w:w="1526" w:type="dxa"/>
          </w:tcPr>
          <w:p w14:paraId="180FF11E" w14:textId="77777777" w:rsidR="003923B1" w:rsidRDefault="003923B1">
            <w:pPr>
              <w:keepNext/>
              <w:keepLines/>
              <w:rPr>
                <w:rFonts w:ascii="Arial" w:hAnsi="Arial"/>
              </w:rPr>
            </w:pPr>
            <w:r>
              <w:rPr>
                <w:rFonts w:ascii="Arial" w:hAnsi="Arial"/>
              </w:rPr>
              <w:t>SPT</w:t>
            </w:r>
          </w:p>
        </w:tc>
        <w:tc>
          <w:tcPr>
            <w:tcW w:w="6996" w:type="dxa"/>
          </w:tcPr>
          <w:p w14:paraId="36A1D0E9" w14:textId="77777777" w:rsidR="003923B1" w:rsidRDefault="003923B1">
            <w:pPr>
              <w:keepNext/>
              <w:keepLines/>
              <w:rPr>
                <w:rFonts w:ascii="Arial" w:hAnsi="Arial"/>
              </w:rPr>
            </w:pPr>
            <w:r>
              <w:rPr>
                <w:rFonts w:ascii="Arial" w:hAnsi="Arial"/>
              </w:rPr>
              <w:t>SP Transmission Ltd</w:t>
            </w:r>
          </w:p>
        </w:tc>
      </w:tr>
      <w:tr w:rsidR="003923B1" w14:paraId="7968E849" w14:textId="77777777">
        <w:tc>
          <w:tcPr>
            <w:tcW w:w="1526" w:type="dxa"/>
          </w:tcPr>
          <w:p w14:paraId="1A1A79AB" w14:textId="77777777" w:rsidR="003923B1" w:rsidRDefault="003923B1">
            <w:pPr>
              <w:keepNext/>
              <w:keepLines/>
              <w:rPr>
                <w:rFonts w:ascii="Arial" w:hAnsi="Arial"/>
              </w:rPr>
            </w:pPr>
            <w:r>
              <w:rPr>
                <w:rFonts w:ascii="Arial" w:hAnsi="Arial"/>
              </w:rPr>
              <w:t>STCP</w:t>
            </w:r>
          </w:p>
        </w:tc>
        <w:tc>
          <w:tcPr>
            <w:tcW w:w="6996" w:type="dxa"/>
          </w:tcPr>
          <w:p w14:paraId="04BA4800" w14:textId="77777777" w:rsidR="003923B1" w:rsidRDefault="003923B1">
            <w:pPr>
              <w:keepNext/>
              <w:keepLines/>
              <w:rPr>
                <w:rFonts w:ascii="Arial" w:hAnsi="Arial"/>
              </w:rPr>
            </w:pPr>
            <w:r>
              <w:rPr>
                <w:rFonts w:ascii="Arial" w:hAnsi="Arial"/>
              </w:rPr>
              <w:t>System Operator –Transmission Owner Code Procedure</w:t>
            </w:r>
          </w:p>
        </w:tc>
      </w:tr>
      <w:tr w:rsidR="003923B1" w14:paraId="723B4786" w14:textId="77777777">
        <w:tc>
          <w:tcPr>
            <w:tcW w:w="1526" w:type="dxa"/>
          </w:tcPr>
          <w:p w14:paraId="48A432E1" w14:textId="77777777" w:rsidR="003923B1" w:rsidRDefault="003923B1">
            <w:pPr>
              <w:keepNext/>
              <w:keepLines/>
              <w:rPr>
                <w:rFonts w:ascii="Arial" w:hAnsi="Arial"/>
              </w:rPr>
            </w:pPr>
            <w:r>
              <w:rPr>
                <w:rFonts w:ascii="Arial" w:hAnsi="Arial"/>
              </w:rPr>
              <w:t>TO</w:t>
            </w:r>
          </w:p>
        </w:tc>
        <w:tc>
          <w:tcPr>
            <w:tcW w:w="6996" w:type="dxa"/>
          </w:tcPr>
          <w:p w14:paraId="5E40AD0A" w14:textId="77777777" w:rsidR="003923B1" w:rsidRDefault="003923B1">
            <w:pPr>
              <w:keepNext/>
              <w:keepLines/>
              <w:rPr>
                <w:rFonts w:ascii="Arial" w:hAnsi="Arial"/>
              </w:rPr>
            </w:pPr>
            <w:r>
              <w:rPr>
                <w:rFonts w:ascii="Arial" w:hAnsi="Arial"/>
              </w:rPr>
              <w:t>Transmission Owner</w:t>
            </w:r>
          </w:p>
        </w:tc>
      </w:tr>
      <w:tr w:rsidR="003923B1" w14:paraId="3545A8D0" w14:textId="77777777">
        <w:tc>
          <w:tcPr>
            <w:tcW w:w="1526" w:type="dxa"/>
          </w:tcPr>
          <w:p w14:paraId="6733D949" w14:textId="77777777" w:rsidR="003923B1" w:rsidRDefault="003923B1">
            <w:pPr>
              <w:keepNext/>
              <w:keepLines/>
              <w:rPr>
                <w:rFonts w:ascii="Arial" w:hAnsi="Arial"/>
              </w:rPr>
            </w:pPr>
            <w:r>
              <w:rPr>
                <w:rFonts w:ascii="Arial" w:hAnsi="Arial"/>
              </w:rPr>
              <w:t>TSC</w:t>
            </w:r>
          </w:p>
        </w:tc>
        <w:tc>
          <w:tcPr>
            <w:tcW w:w="6996" w:type="dxa"/>
          </w:tcPr>
          <w:p w14:paraId="4B23BE3B" w14:textId="77777777" w:rsidR="003923B1" w:rsidRDefault="003923B1">
            <w:pPr>
              <w:keepNext/>
              <w:keepLines/>
              <w:rPr>
                <w:rFonts w:ascii="Arial" w:hAnsi="Arial"/>
              </w:rPr>
            </w:pPr>
            <w:r>
              <w:rPr>
                <w:rFonts w:ascii="Arial" w:hAnsi="Arial"/>
              </w:rPr>
              <w:t>Transmission Status Certificate</w:t>
            </w:r>
          </w:p>
        </w:tc>
      </w:tr>
    </w:tbl>
    <w:p w14:paraId="4C6A0310" w14:textId="77777777" w:rsidR="003923B1" w:rsidRDefault="003923B1">
      <w:pPr>
        <w:keepNext/>
        <w:keepLines/>
        <w:rPr>
          <w:rFonts w:ascii="Arial" w:hAnsi="Arial"/>
        </w:rPr>
      </w:pPr>
    </w:p>
    <w:p w14:paraId="1A044BF0" w14:textId="77777777" w:rsidR="003923B1" w:rsidRDefault="003923B1">
      <w:pPr>
        <w:pStyle w:val="Heading2"/>
        <w:numPr>
          <w:ilvl w:val="0"/>
          <w:numId w:val="0"/>
        </w:numPr>
      </w:pPr>
      <w:r>
        <w:t xml:space="preserve">Definitions </w:t>
      </w:r>
    </w:p>
    <w:p w14:paraId="31E208D6" w14:textId="77777777" w:rsidR="003923B1" w:rsidRDefault="003923B1">
      <w:pPr>
        <w:pStyle w:val="NGTSAppendix"/>
        <w:keepNext/>
        <w:keepLines/>
        <w:widowControl/>
        <w:rPr>
          <w:b/>
        </w:rPr>
      </w:pPr>
    </w:p>
    <w:p w14:paraId="4779BAA1" w14:textId="77777777" w:rsidR="003923B1" w:rsidRDefault="003923B1">
      <w:pPr>
        <w:pStyle w:val="NGTSAppendix"/>
        <w:keepNext/>
        <w:keepLines/>
        <w:widowControl/>
      </w:pPr>
      <w:r>
        <w:rPr>
          <w:b/>
        </w:rPr>
        <w:t>STC definitions used:</w:t>
      </w:r>
    </w:p>
    <w:p w14:paraId="23F997DE" w14:textId="77777777" w:rsidR="003923B1" w:rsidRDefault="003923B1">
      <w:pPr>
        <w:rPr>
          <w:rFonts w:ascii="Arial" w:hAnsi="Arial"/>
        </w:rPr>
      </w:pPr>
      <w:r>
        <w:rPr>
          <w:rFonts w:ascii="Arial" w:hAnsi="Arial"/>
        </w:rPr>
        <w:t>Code Effective Date</w:t>
      </w:r>
    </w:p>
    <w:p w14:paraId="3943F046" w14:textId="77777777" w:rsidR="003923B1" w:rsidRDefault="003923B1">
      <w:pPr>
        <w:rPr>
          <w:rFonts w:ascii="Arial" w:hAnsi="Arial"/>
        </w:rPr>
      </w:pPr>
      <w:r>
        <w:rPr>
          <w:rFonts w:ascii="Arial" w:hAnsi="Arial"/>
        </w:rPr>
        <w:t>Earthing</w:t>
      </w:r>
    </w:p>
    <w:p w14:paraId="7E6571FC" w14:textId="77777777" w:rsidR="003923B1" w:rsidRDefault="00022A12">
      <w:pPr>
        <w:rPr>
          <w:rFonts w:ascii="Arial" w:hAnsi="Arial"/>
        </w:rPr>
      </w:pPr>
      <w:r>
        <w:rPr>
          <w:rFonts w:ascii="Arial" w:hAnsi="Arial"/>
        </w:rPr>
        <w:t>N</w:t>
      </w:r>
      <w:r w:rsidR="005B07DD">
        <w:rPr>
          <w:rFonts w:ascii="Arial" w:hAnsi="Arial"/>
        </w:rPr>
        <w:t xml:space="preserve">ational Electricity </w:t>
      </w:r>
      <w:r w:rsidR="003923B1" w:rsidRPr="001A4C74">
        <w:rPr>
          <w:rFonts w:ascii="Arial" w:hAnsi="Arial"/>
        </w:rPr>
        <w:t>Transmission System</w:t>
      </w:r>
    </w:p>
    <w:p w14:paraId="14D2D878" w14:textId="77777777" w:rsidR="003923B1" w:rsidRDefault="003923B1">
      <w:pPr>
        <w:rPr>
          <w:rFonts w:ascii="Arial" w:hAnsi="Arial"/>
        </w:rPr>
      </w:pPr>
      <w:r>
        <w:rPr>
          <w:rFonts w:ascii="Arial" w:hAnsi="Arial"/>
        </w:rPr>
        <w:t>Isolation</w:t>
      </w:r>
    </w:p>
    <w:p w14:paraId="77C73A40" w14:textId="77777777" w:rsidR="00C869F6" w:rsidRDefault="00C869F6">
      <w:pPr>
        <w:rPr>
          <w:rFonts w:ascii="Arial" w:hAnsi="Arial"/>
        </w:rPr>
      </w:pPr>
      <w:r>
        <w:rPr>
          <w:rFonts w:ascii="Arial" w:hAnsi="Arial"/>
        </w:rPr>
        <w:t>NGESO</w:t>
      </w:r>
    </w:p>
    <w:p w14:paraId="31128E1B" w14:textId="77777777" w:rsidR="003923B1" w:rsidRDefault="003923B1">
      <w:pPr>
        <w:rPr>
          <w:rFonts w:ascii="Arial" w:hAnsi="Arial"/>
        </w:rPr>
      </w:pPr>
      <w:r>
        <w:rPr>
          <w:rFonts w:ascii="Arial" w:hAnsi="Arial"/>
        </w:rPr>
        <w:t>NGET</w:t>
      </w:r>
    </w:p>
    <w:p w14:paraId="2FE2682B" w14:textId="77777777" w:rsidR="003923B1" w:rsidRDefault="003923B1">
      <w:pPr>
        <w:rPr>
          <w:rFonts w:ascii="Arial" w:hAnsi="Arial"/>
        </w:rPr>
      </w:pPr>
      <w:r>
        <w:rPr>
          <w:rFonts w:ascii="Arial" w:hAnsi="Arial"/>
        </w:rPr>
        <w:t>Party</w:t>
      </w:r>
    </w:p>
    <w:p w14:paraId="1BC3029B" w14:textId="77777777" w:rsidR="003923B1" w:rsidRDefault="003923B1">
      <w:pPr>
        <w:rPr>
          <w:rFonts w:ascii="Arial" w:hAnsi="Arial"/>
        </w:rPr>
      </w:pPr>
      <w:r>
        <w:rPr>
          <w:rFonts w:ascii="Arial" w:hAnsi="Arial"/>
        </w:rPr>
        <w:t>System</w:t>
      </w:r>
    </w:p>
    <w:p w14:paraId="2347A4A4" w14:textId="77777777" w:rsidR="003923B1" w:rsidRDefault="003923B1">
      <w:pPr>
        <w:rPr>
          <w:rFonts w:ascii="Arial" w:hAnsi="Arial"/>
        </w:rPr>
      </w:pPr>
      <w:r w:rsidRPr="001A4C74">
        <w:rPr>
          <w:rFonts w:ascii="Arial" w:hAnsi="Arial"/>
        </w:rPr>
        <w:t>Transmission System</w:t>
      </w:r>
    </w:p>
    <w:p w14:paraId="0E83E120" w14:textId="77777777" w:rsidR="003923B1" w:rsidRDefault="003923B1">
      <w:pPr>
        <w:rPr>
          <w:rFonts w:ascii="Arial" w:hAnsi="Arial"/>
        </w:rPr>
      </w:pPr>
      <w:r>
        <w:rPr>
          <w:rFonts w:ascii="Arial" w:hAnsi="Arial"/>
        </w:rPr>
        <w:t>User</w:t>
      </w:r>
    </w:p>
    <w:p w14:paraId="74604F48" w14:textId="77777777" w:rsidR="003923B1" w:rsidRDefault="003923B1"/>
    <w:p w14:paraId="2DCE6203" w14:textId="77777777" w:rsidR="003923B1" w:rsidRDefault="003923B1">
      <w:pPr>
        <w:pStyle w:val="NGTSAppendix"/>
        <w:keepNext/>
        <w:keepLines/>
        <w:widowControl/>
      </w:pPr>
      <w:r>
        <w:rPr>
          <w:b/>
        </w:rPr>
        <w:t xml:space="preserve">Grid Code definitions used: </w:t>
      </w:r>
    </w:p>
    <w:p w14:paraId="6192D372" w14:textId="77777777" w:rsidR="003923B1" w:rsidRDefault="003923B1">
      <w:pPr>
        <w:keepNext/>
        <w:keepLines/>
        <w:rPr>
          <w:rFonts w:ascii="Arial" w:hAnsi="Arial" w:cs="Arial"/>
        </w:rPr>
      </w:pPr>
      <w:r>
        <w:rPr>
          <w:rFonts w:ascii="Arial" w:hAnsi="Arial" w:cs="Arial"/>
        </w:rPr>
        <w:t>Black Start</w:t>
      </w:r>
    </w:p>
    <w:p w14:paraId="58C6ABC2" w14:textId="77777777" w:rsidR="003923B1" w:rsidRDefault="003923B1">
      <w:pPr>
        <w:keepNext/>
        <w:keepLines/>
        <w:rPr>
          <w:rFonts w:ascii="Arial" w:hAnsi="Arial" w:cs="Arial"/>
        </w:rPr>
      </w:pPr>
      <w:r>
        <w:rPr>
          <w:rFonts w:ascii="Arial" w:hAnsi="Arial" w:cs="Arial"/>
        </w:rPr>
        <w:t>Control Centre</w:t>
      </w:r>
    </w:p>
    <w:p w14:paraId="58B8082B" w14:textId="77777777" w:rsidR="003923B1" w:rsidRDefault="003923B1">
      <w:pPr>
        <w:keepNext/>
        <w:keepLines/>
        <w:rPr>
          <w:rFonts w:ascii="Arial" w:hAnsi="Arial" w:cs="Arial"/>
        </w:rPr>
      </w:pPr>
      <w:r>
        <w:rPr>
          <w:rFonts w:ascii="Arial" w:hAnsi="Arial" w:cs="Arial"/>
        </w:rPr>
        <w:t>Event</w:t>
      </w:r>
    </w:p>
    <w:p w14:paraId="271E3988" w14:textId="77777777" w:rsidR="003923B1" w:rsidRDefault="003923B1">
      <w:pPr>
        <w:keepNext/>
        <w:keepLines/>
        <w:rPr>
          <w:rFonts w:ascii="Arial" w:hAnsi="Arial"/>
        </w:rPr>
      </w:pPr>
      <w:r>
        <w:rPr>
          <w:rFonts w:ascii="Arial" w:hAnsi="Arial"/>
        </w:rPr>
        <w:t>Operation</w:t>
      </w:r>
    </w:p>
    <w:p w14:paraId="4D91DD10" w14:textId="77777777" w:rsidR="003923B1" w:rsidRDefault="003923B1">
      <w:pPr>
        <w:keepNext/>
        <w:keepLines/>
        <w:rPr>
          <w:rFonts w:ascii="Arial" w:hAnsi="Arial"/>
        </w:rPr>
      </w:pPr>
      <w:r>
        <w:rPr>
          <w:rFonts w:ascii="Arial" w:hAnsi="Arial"/>
        </w:rPr>
        <w:t>Operational Switching</w:t>
      </w:r>
    </w:p>
    <w:p w14:paraId="6FDA93AA" w14:textId="77777777" w:rsidR="003923B1" w:rsidRDefault="003923B1">
      <w:pPr>
        <w:keepNext/>
        <w:keepLines/>
        <w:rPr>
          <w:rFonts w:ascii="Arial" w:hAnsi="Arial"/>
        </w:rPr>
      </w:pPr>
    </w:p>
    <w:p w14:paraId="2F5FCD55" w14:textId="77777777" w:rsidR="003923B1" w:rsidRDefault="003923B1">
      <w:pPr>
        <w:pStyle w:val="Left15"/>
        <w:keepNext/>
        <w:keepLines/>
        <w:spacing w:before="0" w:after="0"/>
        <w:ind w:left="0"/>
        <w:rPr>
          <w:b/>
          <w:bCs/>
        </w:rPr>
      </w:pPr>
      <w:r>
        <w:rPr>
          <w:b/>
          <w:bCs/>
        </w:rPr>
        <w:t>Definition used from other STCPs:</w:t>
      </w:r>
    </w:p>
    <w:tbl>
      <w:tblPr>
        <w:tblW w:w="0" w:type="auto"/>
        <w:jc w:val="center"/>
        <w:tblLayout w:type="fixed"/>
        <w:tblLook w:val="0000" w:firstRow="0" w:lastRow="0" w:firstColumn="0" w:lastColumn="0" w:noHBand="0" w:noVBand="0"/>
      </w:tblPr>
      <w:tblGrid>
        <w:gridCol w:w="3085"/>
        <w:gridCol w:w="5437"/>
      </w:tblGrid>
      <w:tr w:rsidR="003923B1" w14:paraId="2BBB252C" w14:textId="77777777">
        <w:trPr>
          <w:jc w:val="center"/>
        </w:trPr>
        <w:tc>
          <w:tcPr>
            <w:tcW w:w="3085" w:type="dxa"/>
            <w:vAlign w:val="center"/>
          </w:tcPr>
          <w:p w14:paraId="0954F100" w14:textId="77777777" w:rsidR="003923B1" w:rsidRDefault="003923B1">
            <w:pPr>
              <w:keepNext/>
              <w:keepLines/>
              <w:rPr>
                <w:rFonts w:ascii="Arial" w:hAnsi="Arial"/>
              </w:rPr>
            </w:pPr>
            <w:r>
              <w:rPr>
                <w:rFonts w:ascii="Arial" w:hAnsi="Arial"/>
              </w:rPr>
              <w:t>Transmission Status Certificate</w:t>
            </w:r>
          </w:p>
        </w:tc>
        <w:tc>
          <w:tcPr>
            <w:tcW w:w="5437" w:type="dxa"/>
            <w:vAlign w:val="center"/>
          </w:tcPr>
          <w:p w14:paraId="1AAE4C8B" w14:textId="77777777" w:rsidR="003923B1" w:rsidRDefault="003923B1">
            <w:pPr>
              <w:keepNext/>
              <w:keepLines/>
              <w:rPr>
                <w:rFonts w:ascii="Arial" w:hAnsi="Arial"/>
              </w:rPr>
            </w:pPr>
            <w:r>
              <w:rPr>
                <w:rFonts w:ascii="Arial" w:hAnsi="Arial"/>
              </w:rPr>
              <w:t>STCP 01-1: Operational Switching</w:t>
            </w:r>
          </w:p>
        </w:tc>
      </w:tr>
    </w:tbl>
    <w:p w14:paraId="458DD70F" w14:textId="77777777" w:rsidR="003923B1" w:rsidRDefault="003923B1">
      <w:pPr>
        <w:keepNext/>
        <w:keepLines/>
        <w:rPr>
          <w:rFonts w:ascii="Arial" w:hAnsi="Arial"/>
          <w:b/>
          <w:snapToGrid w:val="0"/>
          <w:sz w:val="24"/>
        </w:rPr>
      </w:pPr>
    </w:p>
    <w:p w14:paraId="6D803EA0" w14:textId="77777777" w:rsidR="003923B1" w:rsidRDefault="003923B1">
      <w:pPr>
        <w:keepNext/>
        <w:keepLines/>
        <w:jc w:val="both"/>
        <w:rPr>
          <w:rFonts w:ascii="Arial" w:hAnsi="Arial"/>
          <w:snapToGrid w:val="0"/>
          <w:sz w:val="22"/>
        </w:rPr>
      </w:pPr>
    </w:p>
    <w:p w14:paraId="6BEF7AB5" w14:textId="77777777" w:rsidR="003923B1" w:rsidRDefault="003923B1">
      <w:pPr>
        <w:keepNext/>
        <w:keepLines/>
        <w:rPr>
          <w:rFonts w:ascii="Arial" w:hAnsi="Arial"/>
          <w:b/>
        </w:rPr>
      </w:pPr>
      <w:r>
        <w:rPr>
          <w:snapToGrid w:val="0"/>
        </w:rPr>
        <w:t xml:space="preserve"> </w:t>
      </w:r>
    </w:p>
    <w:sectPr w:rsidR="003923B1">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75528C5" w14:textId="77777777" w:rsidR="006811F7" w:rsidRDefault="006811F7">
      <w:r>
        <w:separator/>
      </w:r>
    </w:p>
  </w:endnote>
  <w:endnote w:type="continuationSeparator" w:id="0">
    <w:p w14:paraId="1F12EF05" w14:textId="77777777" w:rsidR="006811F7" w:rsidRDefault="00681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F055F2" w14:textId="77777777" w:rsidR="003923B1" w:rsidRDefault="003923B1">
    <w:pPr>
      <w:pStyle w:val="Footer"/>
      <w:jc w:val="center"/>
      <w:rPr>
        <w:rFonts w:ascii="Arial" w:hAnsi="Arial"/>
      </w:rPr>
    </w:pPr>
    <w:r>
      <w:rPr>
        <w:rStyle w:val="PageNumbe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AB483C">
      <w:rPr>
        <w:rStyle w:val="PageNumber"/>
        <w:rFonts w:ascii="Arial" w:hAnsi="Arial"/>
        <w:noProof/>
      </w:rPr>
      <w:t>14</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AB483C">
      <w:rPr>
        <w:rStyle w:val="PageNumber"/>
        <w:rFonts w:ascii="Arial" w:hAnsi="Arial"/>
        <w:noProof/>
      </w:rPr>
      <w:t>14</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6C7E8BC" w14:textId="77777777" w:rsidR="006811F7" w:rsidRDefault="006811F7">
      <w:r>
        <w:separator/>
      </w:r>
    </w:p>
  </w:footnote>
  <w:footnote w:type="continuationSeparator" w:id="0">
    <w:p w14:paraId="0C96DA61" w14:textId="77777777" w:rsidR="006811F7" w:rsidRDefault="006811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8DD831" w14:textId="77777777" w:rsidR="003923B1" w:rsidRDefault="003923B1">
    <w:pPr>
      <w:pStyle w:val="Header"/>
      <w:spacing w:after="120"/>
      <w:rPr>
        <w:rFonts w:ascii="Arial" w:hAnsi="Arial"/>
      </w:rPr>
    </w:pPr>
    <w:r>
      <w:rPr>
        <w:rFonts w:ascii="Arial" w:hAnsi="Arial"/>
      </w:rPr>
      <w:t>STCP 06-4 Contingency Arrangements</w:t>
    </w:r>
  </w:p>
  <w:p w14:paraId="36AB95B6" w14:textId="77777777" w:rsidR="003923B1" w:rsidRDefault="003923B1">
    <w:pPr>
      <w:pStyle w:val="Header"/>
      <w:rPr>
        <w:rFonts w:ascii="Arial" w:hAnsi="Arial"/>
      </w:rPr>
    </w:pPr>
    <w:r>
      <w:rPr>
        <w:rFonts w:ascii="Arial" w:hAnsi="Arial"/>
      </w:rPr>
      <w:t>Issue 00</w:t>
    </w:r>
    <w:r w:rsidR="00C869F6">
      <w:rPr>
        <w:rFonts w:ascii="Arial" w:hAnsi="Arial"/>
      </w:rPr>
      <w:t>5</w:t>
    </w:r>
    <w:r>
      <w:rPr>
        <w:rFonts w:ascii="Arial" w:hAnsi="Arial"/>
      </w:rPr>
      <w:t xml:space="preserve"> – </w:t>
    </w:r>
    <w:r w:rsidR="00C869F6">
      <w:rPr>
        <w:rFonts w:ascii="Arial" w:hAnsi="Arial"/>
      </w:rPr>
      <w:t>01/04/2019</w:t>
    </w:r>
  </w:p>
  <w:p w14:paraId="6F9B2CA6" w14:textId="77777777" w:rsidR="003923B1" w:rsidRDefault="003923B1">
    <w:pPr>
      <w:pStyle w:val="Header"/>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5900C6B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86E5FA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08C330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E8A5D9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DB8682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C448F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B4C7C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C8846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19EE00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CC678B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9F7FEE"/>
    <w:multiLevelType w:val="multilevel"/>
    <w:tmpl w:val="F6B2C21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17A546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DD1A1D"/>
    <w:multiLevelType w:val="singleLevel"/>
    <w:tmpl w:val="43F0BD42"/>
    <w:lvl w:ilvl="0">
      <w:start w:val="1"/>
      <w:numFmt w:val="bullet"/>
      <w:lvlText w:val=""/>
      <w:lvlJc w:val="left"/>
      <w:pPr>
        <w:tabs>
          <w:tab w:val="num" w:pos="644"/>
        </w:tabs>
        <w:ind w:left="624" w:hanging="340"/>
      </w:pPr>
      <w:rPr>
        <w:rFonts w:ascii="Symbol" w:hAnsi="Symbol" w:hint="default"/>
        <w:sz w:val="16"/>
      </w:rPr>
    </w:lvl>
  </w:abstractNum>
  <w:abstractNum w:abstractNumId="14" w15:restartNumberingAfterBreak="0">
    <w:nsid w:val="1D4507B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9501B3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31C624F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E480B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1115D07"/>
    <w:multiLevelType w:val="hybridMultilevel"/>
    <w:tmpl w:val="4C4EA78E"/>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3AB2D2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3AD06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7E73AA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2E49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A462E8F"/>
    <w:multiLevelType w:val="hybridMultilevel"/>
    <w:tmpl w:val="B20ADA4A"/>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516A15DE"/>
    <w:multiLevelType w:val="hybridMultilevel"/>
    <w:tmpl w:val="3514C068"/>
    <w:lvl w:ilvl="0" w:tplc="E154F3EA">
      <w:start w:val="1"/>
      <w:numFmt w:val="bullet"/>
      <w:lvlText w:val=""/>
      <w:lvlJc w:val="left"/>
      <w:pPr>
        <w:tabs>
          <w:tab w:val="num" w:pos="1063"/>
        </w:tabs>
        <w:ind w:left="1063" w:hanging="360"/>
      </w:pPr>
      <w:rPr>
        <w:rFonts w:ascii="Symbol" w:hAnsi="Symbol" w:hint="default"/>
        <w:color w:val="auto"/>
      </w:rPr>
    </w:lvl>
    <w:lvl w:ilvl="1" w:tplc="08090003" w:tentative="1">
      <w:start w:val="1"/>
      <w:numFmt w:val="bullet"/>
      <w:lvlText w:val="o"/>
      <w:lvlJc w:val="left"/>
      <w:pPr>
        <w:tabs>
          <w:tab w:val="num" w:pos="2143"/>
        </w:tabs>
        <w:ind w:left="2143" w:hanging="360"/>
      </w:pPr>
      <w:rPr>
        <w:rFonts w:ascii="Courier New" w:hAnsi="Courier New" w:cs="Courier New" w:hint="default"/>
      </w:rPr>
    </w:lvl>
    <w:lvl w:ilvl="2" w:tplc="08090005" w:tentative="1">
      <w:start w:val="1"/>
      <w:numFmt w:val="bullet"/>
      <w:lvlText w:val=""/>
      <w:lvlJc w:val="left"/>
      <w:pPr>
        <w:tabs>
          <w:tab w:val="num" w:pos="2863"/>
        </w:tabs>
        <w:ind w:left="2863" w:hanging="360"/>
      </w:pPr>
      <w:rPr>
        <w:rFonts w:ascii="Wingdings" w:hAnsi="Wingdings" w:hint="default"/>
      </w:rPr>
    </w:lvl>
    <w:lvl w:ilvl="3" w:tplc="08090001" w:tentative="1">
      <w:start w:val="1"/>
      <w:numFmt w:val="bullet"/>
      <w:lvlText w:val=""/>
      <w:lvlJc w:val="left"/>
      <w:pPr>
        <w:tabs>
          <w:tab w:val="num" w:pos="3583"/>
        </w:tabs>
        <w:ind w:left="3583" w:hanging="360"/>
      </w:pPr>
      <w:rPr>
        <w:rFonts w:ascii="Symbol" w:hAnsi="Symbol" w:hint="default"/>
      </w:rPr>
    </w:lvl>
    <w:lvl w:ilvl="4" w:tplc="08090003" w:tentative="1">
      <w:start w:val="1"/>
      <w:numFmt w:val="bullet"/>
      <w:lvlText w:val="o"/>
      <w:lvlJc w:val="left"/>
      <w:pPr>
        <w:tabs>
          <w:tab w:val="num" w:pos="4303"/>
        </w:tabs>
        <w:ind w:left="4303" w:hanging="360"/>
      </w:pPr>
      <w:rPr>
        <w:rFonts w:ascii="Courier New" w:hAnsi="Courier New" w:cs="Courier New" w:hint="default"/>
      </w:rPr>
    </w:lvl>
    <w:lvl w:ilvl="5" w:tplc="08090005" w:tentative="1">
      <w:start w:val="1"/>
      <w:numFmt w:val="bullet"/>
      <w:lvlText w:val=""/>
      <w:lvlJc w:val="left"/>
      <w:pPr>
        <w:tabs>
          <w:tab w:val="num" w:pos="5023"/>
        </w:tabs>
        <w:ind w:left="5023" w:hanging="360"/>
      </w:pPr>
      <w:rPr>
        <w:rFonts w:ascii="Wingdings" w:hAnsi="Wingdings" w:hint="default"/>
      </w:rPr>
    </w:lvl>
    <w:lvl w:ilvl="6" w:tplc="08090001" w:tentative="1">
      <w:start w:val="1"/>
      <w:numFmt w:val="bullet"/>
      <w:lvlText w:val=""/>
      <w:lvlJc w:val="left"/>
      <w:pPr>
        <w:tabs>
          <w:tab w:val="num" w:pos="5743"/>
        </w:tabs>
        <w:ind w:left="5743" w:hanging="360"/>
      </w:pPr>
      <w:rPr>
        <w:rFonts w:ascii="Symbol" w:hAnsi="Symbol" w:hint="default"/>
      </w:rPr>
    </w:lvl>
    <w:lvl w:ilvl="7" w:tplc="08090003" w:tentative="1">
      <w:start w:val="1"/>
      <w:numFmt w:val="bullet"/>
      <w:lvlText w:val="o"/>
      <w:lvlJc w:val="left"/>
      <w:pPr>
        <w:tabs>
          <w:tab w:val="num" w:pos="6463"/>
        </w:tabs>
        <w:ind w:left="6463" w:hanging="360"/>
      </w:pPr>
      <w:rPr>
        <w:rFonts w:ascii="Courier New" w:hAnsi="Courier New" w:cs="Courier New" w:hint="default"/>
      </w:rPr>
    </w:lvl>
    <w:lvl w:ilvl="8" w:tplc="08090005" w:tentative="1">
      <w:start w:val="1"/>
      <w:numFmt w:val="bullet"/>
      <w:lvlText w:val=""/>
      <w:lvlJc w:val="left"/>
      <w:pPr>
        <w:tabs>
          <w:tab w:val="num" w:pos="7183"/>
        </w:tabs>
        <w:ind w:left="7183" w:hanging="360"/>
      </w:pPr>
      <w:rPr>
        <w:rFonts w:ascii="Wingdings" w:hAnsi="Wingdings" w:hint="default"/>
      </w:rPr>
    </w:lvl>
  </w:abstractNum>
  <w:abstractNum w:abstractNumId="26" w15:restartNumberingAfterBreak="0">
    <w:nsid w:val="556426C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BA109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E814BA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EED73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56F7B7E"/>
    <w:multiLevelType w:val="hybridMultilevel"/>
    <w:tmpl w:val="DAFC6DB6"/>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7C1789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87E51E0"/>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abstractNumId w:val="13"/>
  </w:num>
  <w:num w:numId="2">
    <w:abstractNumId w:val="11"/>
  </w:num>
  <w:num w:numId="3">
    <w:abstractNumId w:val="14"/>
  </w:num>
  <w:num w:numId="4">
    <w:abstractNumId w:val="28"/>
  </w:num>
  <w:num w:numId="5">
    <w:abstractNumId w:val="18"/>
  </w:num>
  <w:num w:numId="6">
    <w:abstractNumId w:val="12"/>
  </w:num>
  <w:num w:numId="7">
    <w:abstractNumId w:val="27"/>
  </w:num>
  <w:num w:numId="8">
    <w:abstractNumId w:val="31"/>
  </w:num>
  <w:num w:numId="9">
    <w:abstractNumId w:val="21"/>
  </w:num>
  <w:num w:numId="10">
    <w:abstractNumId w:val="23"/>
  </w:num>
  <w:num w:numId="11">
    <w:abstractNumId w:val="22"/>
  </w:num>
  <w:num w:numId="12">
    <w:abstractNumId w:val="29"/>
  </w:num>
  <w:num w:numId="13">
    <w:abstractNumId w:val="15"/>
  </w:num>
  <w:num w:numId="14">
    <w:abstractNumId w:val="17"/>
  </w:num>
  <w:num w:numId="15">
    <w:abstractNumId w:val="32"/>
  </w:num>
  <w:num w:numId="16">
    <w:abstractNumId w:val="26"/>
  </w:num>
  <w:num w:numId="17">
    <w:abstractNumId w:val="20"/>
  </w:num>
  <w:num w:numId="18">
    <w:abstractNumId w:val="16"/>
  </w:num>
  <w:num w:numId="19">
    <w:abstractNumId w:val="10"/>
  </w:num>
  <w:num w:numId="20">
    <w:abstractNumId w:val="9"/>
  </w:num>
  <w:num w:numId="21">
    <w:abstractNumId w:val="7"/>
  </w:num>
  <w:num w:numId="22">
    <w:abstractNumId w:val="6"/>
  </w:num>
  <w:num w:numId="23">
    <w:abstractNumId w:val="5"/>
  </w:num>
  <w:num w:numId="24">
    <w:abstractNumId w:val="4"/>
  </w:num>
  <w:num w:numId="25">
    <w:abstractNumId w:val="8"/>
  </w:num>
  <w:num w:numId="26">
    <w:abstractNumId w:val="3"/>
  </w:num>
  <w:num w:numId="27">
    <w:abstractNumId w:val="2"/>
  </w:num>
  <w:num w:numId="28">
    <w:abstractNumId w:val="1"/>
  </w:num>
  <w:num w:numId="29">
    <w:abstractNumId w:val="0"/>
  </w:num>
  <w:num w:numId="30">
    <w:abstractNumId w:val="25"/>
  </w:num>
  <w:num w:numId="31">
    <w:abstractNumId w:val="30"/>
  </w:num>
  <w:num w:numId="32">
    <w:abstractNumId w:val="19"/>
  </w:num>
  <w:num w:numId="33">
    <w:abstractNumId w:val="2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Akhtar (ESO), Shazia">
    <w15:presenceInfo w15:providerId="AD" w15:userId="S::shazia.akhtar1@uk.nationalgrid.com::bde2a00d-0eb8-4377-8745-3ecad4b938e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3B1"/>
    <w:rsid w:val="00000629"/>
    <w:rsid w:val="00022A12"/>
    <w:rsid w:val="000341C0"/>
    <w:rsid w:val="0004287B"/>
    <w:rsid w:val="000947CB"/>
    <w:rsid w:val="001217DC"/>
    <w:rsid w:val="00133CD9"/>
    <w:rsid w:val="00143314"/>
    <w:rsid w:val="001A4C74"/>
    <w:rsid w:val="001A754A"/>
    <w:rsid w:val="001D0113"/>
    <w:rsid w:val="001E705C"/>
    <w:rsid w:val="0021665D"/>
    <w:rsid w:val="00234947"/>
    <w:rsid w:val="00241712"/>
    <w:rsid w:val="002F3194"/>
    <w:rsid w:val="00377E8C"/>
    <w:rsid w:val="00385EDD"/>
    <w:rsid w:val="003923B1"/>
    <w:rsid w:val="004100C5"/>
    <w:rsid w:val="00481AC0"/>
    <w:rsid w:val="004906F7"/>
    <w:rsid w:val="004948B8"/>
    <w:rsid w:val="004E34C1"/>
    <w:rsid w:val="0050139C"/>
    <w:rsid w:val="0052354D"/>
    <w:rsid w:val="00526A49"/>
    <w:rsid w:val="005622E7"/>
    <w:rsid w:val="00563C9E"/>
    <w:rsid w:val="00566DDB"/>
    <w:rsid w:val="005748C7"/>
    <w:rsid w:val="00583A16"/>
    <w:rsid w:val="005A2F05"/>
    <w:rsid w:val="005B07DD"/>
    <w:rsid w:val="005C723A"/>
    <w:rsid w:val="006051AD"/>
    <w:rsid w:val="00610D00"/>
    <w:rsid w:val="0066249E"/>
    <w:rsid w:val="006811F7"/>
    <w:rsid w:val="006E2F55"/>
    <w:rsid w:val="007042F3"/>
    <w:rsid w:val="007259B8"/>
    <w:rsid w:val="007301C2"/>
    <w:rsid w:val="00760CBB"/>
    <w:rsid w:val="0076448D"/>
    <w:rsid w:val="007801C0"/>
    <w:rsid w:val="007A7D1D"/>
    <w:rsid w:val="007E48DF"/>
    <w:rsid w:val="007F498A"/>
    <w:rsid w:val="008079B0"/>
    <w:rsid w:val="0088398D"/>
    <w:rsid w:val="008E7028"/>
    <w:rsid w:val="009409E8"/>
    <w:rsid w:val="009B1870"/>
    <w:rsid w:val="00A600FE"/>
    <w:rsid w:val="00A954FE"/>
    <w:rsid w:val="00AA17E5"/>
    <w:rsid w:val="00AB483C"/>
    <w:rsid w:val="00AC4B5A"/>
    <w:rsid w:val="00AF5B0A"/>
    <w:rsid w:val="00B94AEA"/>
    <w:rsid w:val="00BE2487"/>
    <w:rsid w:val="00BF1702"/>
    <w:rsid w:val="00BF318F"/>
    <w:rsid w:val="00C1642C"/>
    <w:rsid w:val="00C31555"/>
    <w:rsid w:val="00C869F6"/>
    <w:rsid w:val="00CB15BC"/>
    <w:rsid w:val="00CC799C"/>
    <w:rsid w:val="00CF4906"/>
    <w:rsid w:val="00D068F0"/>
    <w:rsid w:val="00D729A0"/>
    <w:rsid w:val="00E41D7E"/>
    <w:rsid w:val="00E740B2"/>
    <w:rsid w:val="00E87EB6"/>
    <w:rsid w:val="00EC514B"/>
    <w:rsid w:val="00EE0E34"/>
    <w:rsid w:val="00F609C5"/>
    <w:rsid w:val="00F61D72"/>
    <w:rsid w:val="00FA2E6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6DB5DDAE"/>
  <w15:chartTrackingRefBased/>
  <w15:docId w15:val="{F61764C8-7950-48A9-AC4D-E4A7B6851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2"/>
      </w:numPr>
      <w:outlineLvl w:val="0"/>
    </w:pPr>
    <w:rPr>
      <w:rFonts w:ascii="Arial" w:hAnsi="Arial"/>
      <w:b/>
      <w:sz w:val="28"/>
    </w:rPr>
  </w:style>
  <w:style w:type="paragraph" w:styleId="Heading2">
    <w:name w:val="heading 2"/>
    <w:basedOn w:val="Normal"/>
    <w:next w:val="Normal"/>
    <w:qFormat/>
    <w:pPr>
      <w:keepNext/>
      <w:numPr>
        <w:ilvl w:val="1"/>
        <w:numId w:val="2"/>
      </w:numPr>
      <w:spacing w:after="120"/>
      <w:ind w:left="578" w:hanging="578"/>
      <w:outlineLvl w:val="1"/>
    </w:pPr>
    <w:rPr>
      <w:rFonts w:ascii="Arial" w:hAnsi="Arial"/>
      <w:b/>
      <w:i/>
      <w:sz w:val="24"/>
    </w:rPr>
  </w:style>
  <w:style w:type="paragraph" w:styleId="Heading3">
    <w:name w:val="heading 3"/>
    <w:basedOn w:val="Normal"/>
    <w:next w:val="Normal"/>
    <w:qFormat/>
    <w:pPr>
      <w:keepNext/>
      <w:numPr>
        <w:ilvl w:val="2"/>
        <w:numId w:val="2"/>
      </w:numPr>
      <w:spacing w:after="120"/>
      <w:jc w:val="both"/>
      <w:outlineLvl w:val="2"/>
    </w:pPr>
    <w:rPr>
      <w:rFonts w:ascii="Arial" w:hAnsi="Arial"/>
    </w:rPr>
  </w:style>
  <w:style w:type="paragraph" w:styleId="Heading4">
    <w:name w:val="heading 4"/>
    <w:basedOn w:val="Normal"/>
    <w:next w:val="Normal"/>
    <w:qFormat/>
    <w:pPr>
      <w:keepNext/>
      <w:numPr>
        <w:ilvl w:val="3"/>
        <w:numId w:val="2"/>
      </w:numPr>
      <w:outlineLvl w:val="3"/>
    </w:pPr>
    <w:rPr>
      <w:rFonts w:ascii="Arial" w:hAnsi="Arial"/>
      <w:u w:val="single"/>
    </w:rPr>
  </w:style>
  <w:style w:type="paragraph" w:styleId="Heading5">
    <w:name w:val="heading 5"/>
    <w:basedOn w:val="Normal"/>
    <w:next w:val="Normal"/>
    <w:qFormat/>
    <w:pPr>
      <w:keepNext/>
      <w:numPr>
        <w:ilvl w:val="4"/>
        <w:numId w:val="2"/>
      </w:numPr>
      <w:tabs>
        <w:tab w:val="right" w:leader="underscore" w:pos="1701"/>
        <w:tab w:val="right" w:leader="underscore" w:pos="4536"/>
        <w:tab w:val="right" w:pos="5670"/>
        <w:tab w:val="right" w:leader="underscore" w:pos="7939"/>
      </w:tabs>
      <w:spacing w:before="60" w:after="60"/>
      <w:jc w:val="right"/>
      <w:outlineLvl w:val="4"/>
    </w:pPr>
    <w:rPr>
      <w:rFonts w:ascii="Arial" w:hAnsi="Arial"/>
      <w:b/>
      <w:sz w:val="22"/>
    </w:rPr>
  </w:style>
  <w:style w:type="paragraph" w:styleId="Heading6">
    <w:name w:val="heading 6"/>
    <w:basedOn w:val="Normal"/>
    <w:next w:val="Normal"/>
    <w:qFormat/>
    <w:pPr>
      <w:keepNext/>
      <w:numPr>
        <w:ilvl w:val="5"/>
        <w:numId w:val="2"/>
      </w:numPr>
      <w:outlineLvl w:val="5"/>
    </w:pPr>
    <w:rPr>
      <w:b/>
    </w:rPr>
  </w:style>
  <w:style w:type="paragraph" w:styleId="Heading7">
    <w:name w:val="heading 7"/>
    <w:basedOn w:val="Normal"/>
    <w:next w:val="Normal"/>
    <w:qFormat/>
    <w:pPr>
      <w:keepNext/>
      <w:numPr>
        <w:ilvl w:val="6"/>
        <w:numId w:val="2"/>
      </w:numPr>
      <w:outlineLvl w:val="6"/>
    </w:pPr>
    <w:rPr>
      <w:rFonts w:ascii="Arial" w:hAnsi="Arial"/>
      <w:b/>
      <w:color w:val="FF0000"/>
      <w:sz w:val="28"/>
    </w:rPr>
  </w:style>
  <w:style w:type="paragraph" w:styleId="Heading8">
    <w:name w:val="heading 8"/>
    <w:basedOn w:val="Normal"/>
    <w:next w:val="Normal"/>
    <w:qFormat/>
    <w:pPr>
      <w:numPr>
        <w:ilvl w:val="7"/>
        <w:numId w:val="2"/>
      </w:numPr>
      <w:spacing w:before="240" w:after="60"/>
      <w:outlineLvl w:val="7"/>
    </w:pPr>
    <w:rPr>
      <w:rFonts w:ascii="Arial" w:hAnsi="Arial"/>
      <w:i/>
    </w:rPr>
  </w:style>
  <w:style w:type="paragraph" w:styleId="Heading9">
    <w:name w:val="heading 9"/>
    <w:basedOn w:val="Normal"/>
    <w:next w:val="Normal"/>
    <w:qFormat/>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i/>
    </w:rPr>
  </w:style>
  <w:style w:type="paragraph" w:styleId="BodyTextIndent">
    <w:name w:val="Body Text Indent"/>
    <w:basedOn w:val="Normal"/>
    <w:pPr>
      <w:ind w:left="709" w:firstLine="11"/>
    </w:pPr>
    <w:rPr>
      <w:rFonts w:ascii="Arial" w:hAnsi="Arial"/>
    </w:rPr>
  </w:style>
  <w:style w:type="paragraph" w:styleId="BodyTextIndent2">
    <w:name w:val="Body Text Indent 2"/>
    <w:basedOn w:val="Normal"/>
    <w:pPr>
      <w:ind w:left="720"/>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2">
    <w:name w:val="Body Text 2"/>
    <w:basedOn w:val="Normal"/>
    <w:rPr>
      <w:rFonts w:ascii="Arial" w:hAnsi="Arial"/>
      <w:sz w:val="24"/>
    </w:rPr>
  </w:style>
  <w:style w:type="paragraph" w:styleId="BodyTextIndent3">
    <w:name w:val="Body Text Indent 3"/>
    <w:basedOn w:val="Normal"/>
    <w:pPr>
      <w:ind w:left="720"/>
    </w:pPr>
    <w:rPr>
      <w:rFonts w:ascii="Arial" w:hAnsi="Arial"/>
      <w:color w:val="FF0000"/>
    </w:rPr>
  </w:style>
  <w:style w:type="paragraph" w:styleId="BodyText3">
    <w:name w:val="Body Text 3"/>
    <w:basedOn w:val="Normal"/>
    <w:rPr>
      <w:rFonts w:ascii="Arial" w:hAnsi="Arial"/>
      <w:b/>
      <w:sz w:val="24"/>
    </w:rPr>
  </w:style>
  <w:style w:type="paragraph" w:customStyle="1" w:styleId="NGTSAppendix">
    <w:name w:val="NGTS Appendix"/>
    <w:basedOn w:val="Normal"/>
    <w:pPr>
      <w:widowControl w:val="0"/>
      <w:jc w:val="both"/>
    </w:pPr>
    <w:rPr>
      <w:rFonts w:ascii="Arial" w:hAnsi="Arial"/>
      <w:snapToGrid w:val="0"/>
    </w:rPr>
  </w:style>
  <w:style w:type="paragraph" w:styleId="Subtitle">
    <w:name w:val="Subtitle"/>
    <w:basedOn w:val="Normal"/>
    <w:qFormat/>
    <w:rPr>
      <w:rFonts w:ascii="Arial" w:hAnsi="Arial"/>
      <w:b/>
      <w:sz w:val="28"/>
    </w:rPr>
  </w:style>
  <w:style w:type="character" w:styleId="PageNumber">
    <w:name w:val="page number"/>
    <w:basedOn w:val="DefaultParagraphFont"/>
  </w:style>
  <w:style w:type="paragraph" w:customStyle="1" w:styleId="BulletList">
    <w:name w:val="Bullet List"/>
    <w:basedOn w:val="Normal"/>
    <w:pPr>
      <w:numPr>
        <w:numId w:val="19"/>
      </w:numPr>
      <w:spacing w:after="120"/>
    </w:pPr>
    <w:rPr>
      <w:rFonts w:ascii="Arial" w:hAnsi="Arial"/>
    </w:rPr>
  </w:style>
  <w:style w:type="paragraph" w:customStyle="1" w:styleId="Assumption">
    <w:name w:val="Assumption"/>
    <w:basedOn w:val="Header"/>
    <w:pPr>
      <w:numPr>
        <w:numId w:val="18"/>
      </w:numPr>
      <w:tabs>
        <w:tab w:val="clear" w:pos="4153"/>
        <w:tab w:val="clear" w:pos="8306"/>
      </w:tabs>
    </w:pPr>
    <w:rPr>
      <w:rFonts w:ascii="Arial" w:hAnsi="Arial"/>
    </w:rPr>
  </w:style>
  <w:style w:type="paragraph" w:customStyle="1" w:styleId="Head2">
    <w:name w:val="Head 2"/>
    <w:basedOn w:val="Normal"/>
    <w:pPr>
      <w:keepNext/>
      <w:keepLines/>
      <w:jc w:val="both"/>
    </w:pPr>
    <w:rPr>
      <w:rFonts w:ascii="Arial" w:hAnsi="Arial"/>
      <w:b/>
      <w:sz w:val="22"/>
    </w:rPr>
  </w:style>
  <w:style w:type="paragraph" w:customStyle="1" w:styleId="Left15">
    <w:name w:val="Left 1.5"/>
    <w:basedOn w:val="Normal"/>
    <w:pPr>
      <w:spacing w:before="120" w:after="240"/>
      <w:ind w:left="851"/>
    </w:pPr>
    <w:rPr>
      <w:rFonts w:ascii="Arial" w:hAnsi="Arial"/>
    </w:rPr>
  </w:style>
  <w:style w:type="paragraph" w:styleId="BlockText">
    <w:name w:val="Block Text"/>
    <w:basedOn w:val="Normal"/>
    <w:pPr>
      <w:spacing w:after="120"/>
      <w:ind w:left="1440" w:right="1440"/>
    </w:pPr>
  </w:style>
  <w:style w:type="paragraph" w:styleId="BodyTextFirstIndent">
    <w:name w:val="Body Text First Indent"/>
    <w:basedOn w:val="BodyText"/>
    <w:pPr>
      <w:spacing w:after="120"/>
      <w:ind w:firstLine="210"/>
    </w:pPr>
    <w:rPr>
      <w:rFonts w:ascii="Times New Roman" w:hAnsi="Times New Roman"/>
      <w:i w:val="0"/>
    </w:rPr>
  </w:style>
  <w:style w:type="paragraph" w:styleId="BodyTextFirstIndent2">
    <w:name w:val="Body Text First Indent 2"/>
    <w:basedOn w:val="BodyTextIndent"/>
    <w:pPr>
      <w:spacing w:after="120"/>
      <w:ind w:left="283" w:firstLine="210"/>
    </w:pPr>
    <w:rPr>
      <w:rFonts w:ascii="Times New Roman" w:hAnsi="Times New Roman"/>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paragraph" w:styleId="FootnoteText">
    <w:name w:val="footnote text"/>
    <w:basedOn w:val="Normal"/>
    <w:semiHidden/>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20"/>
      </w:numPr>
    </w:pPr>
  </w:style>
  <w:style w:type="paragraph" w:styleId="ListBullet2">
    <w:name w:val="List Bullet 2"/>
    <w:basedOn w:val="Normal"/>
    <w:autoRedefine/>
    <w:pPr>
      <w:numPr>
        <w:numId w:val="21"/>
      </w:numPr>
    </w:pPr>
  </w:style>
  <w:style w:type="paragraph" w:styleId="ListBullet3">
    <w:name w:val="List Bullet 3"/>
    <w:basedOn w:val="Normal"/>
    <w:autoRedefine/>
    <w:pPr>
      <w:numPr>
        <w:numId w:val="22"/>
      </w:numPr>
    </w:pPr>
  </w:style>
  <w:style w:type="paragraph" w:styleId="ListBullet4">
    <w:name w:val="List Bullet 4"/>
    <w:basedOn w:val="Normal"/>
    <w:autoRedefine/>
    <w:pPr>
      <w:numPr>
        <w:numId w:val="23"/>
      </w:numPr>
    </w:pPr>
  </w:style>
  <w:style w:type="paragraph" w:styleId="ListBullet5">
    <w:name w:val="List Bullet 5"/>
    <w:basedOn w:val="Normal"/>
    <w:autoRedefine/>
    <w:pPr>
      <w:numPr>
        <w:numId w:val="24"/>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25"/>
      </w:numPr>
    </w:pPr>
  </w:style>
  <w:style w:type="paragraph" w:styleId="ListNumber2">
    <w:name w:val="List Number 2"/>
    <w:basedOn w:val="Normal"/>
    <w:pPr>
      <w:numPr>
        <w:numId w:val="26"/>
      </w:numPr>
    </w:pPr>
  </w:style>
  <w:style w:type="paragraph" w:styleId="ListNumber3">
    <w:name w:val="List Number 3"/>
    <w:basedOn w:val="Normal"/>
    <w:pPr>
      <w:numPr>
        <w:numId w:val="27"/>
      </w:numPr>
    </w:pPr>
  </w:style>
  <w:style w:type="paragraph" w:styleId="ListNumber4">
    <w:name w:val="List Number 4"/>
    <w:basedOn w:val="Normal"/>
    <w:pPr>
      <w:numPr>
        <w:numId w:val="28"/>
      </w:numPr>
    </w:pPr>
  </w:style>
  <w:style w:type="paragraph" w:styleId="ListNumber5">
    <w:name w:val="List Number 5"/>
    <w:basedOn w:val="Normal"/>
    <w:pPr>
      <w:numPr>
        <w:numId w:val="29"/>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alloonText">
    <w:name w:val="Balloon Text"/>
    <w:basedOn w:val="Normal"/>
    <w:semiHidden/>
    <w:rsid w:val="00566DDB"/>
    <w:rPr>
      <w:rFonts w:ascii="Tahoma" w:hAnsi="Tahoma" w:cs="Tahoma"/>
      <w:sz w:val="16"/>
      <w:szCs w:val="16"/>
    </w:rPr>
  </w:style>
  <w:style w:type="table" w:styleId="TableGrid">
    <w:name w:val="Table Grid"/>
    <w:basedOn w:val="TableNormal"/>
    <w:rsid w:val="007E48DF"/>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C869F6"/>
    <w:rPr>
      <w:sz w:val="16"/>
      <w:szCs w:val="16"/>
    </w:rPr>
  </w:style>
  <w:style w:type="paragraph" w:styleId="CommentSubject">
    <w:name w:val="annotation subject"/>
    <w:basedOn w:val="CommentText"/>
    <w:next w:val="CommentText"/>
    <w:link w:val="CommentSubjectChar"/>
    <w:rsid w:val="00C869F6"/>
    <w:rPr>
      <w:b/>
      <w:bCs/>
    </w:rPr>
  </w:style>
  <w:style w:type="character" w:customStyle="1" w:styleId="CommentTextChar">
    <w:name w:val="Comment Text Char"/>
    <w:link w:val="CommentText"/>
    <w:semiHidden/>
    <w:rsid w:val="00C869F6"/>
    <w:rPr>
      <w:lang w:eastAsia="en-US"/>
    </w:rPr>
  </w:style>
  <w:style w:type="character" w:customStyle="1" w:styleId="CommentSubjectChar">
    <w:name w:val="Comment Subject Char"/>
    <w:link w:val="CommentSubject"/>
    <w:rsid w:val="00C869F6"/>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oleObject" Target="embeddings/oleObject1.bin"/><Relationship Id="rId18" Type="http://schemas.openxmlformats.org/officeDocument/2006/relationships/image" Target="media/image4.wmf"/><Relationship Id="rId3" Type="http://schemas.openxmlformats.org/officeDocument/2006/relationships/customXml" Target="../customXml/item3.xml"/><Relationship Id="rId21" Type="http://schemas.microsoft.com/office/2011/relationships/people" Target="people.xml"/><Relationship Id="rId7" Type="http://schemas.openxmlformats.org/officeDocument/2006/relationships/webSettings" Target="webSettings.xml"/><Relationship Id="rId12" Type="http://schemas.openxmlformats.org/officeDocument/2006/relationships/image" Target="media/image1.wmf"/><Relationship Id="rId17" Type="http://schemas.openxmlformats.org/officeDocument/2006/relationships/oleObject" Target="embeddings/oleObject3.bin"/><Relationship Id="rId2" Type="http://schemas.openxmlformats.org/officeDocument/2006/relationships/customXml" Target="../customXml/item2.xml"/><Relationship Id="rId16" Type="http://schemas.openxmlformats.org/officeDocument/2006/relationships/image" Target="media/image3.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oleObject" Target="embeddings/oleObject2.bin"/><Relationship Id="rId10" Type="http://schemas.openxmlformats.org/officeDocument/2006/relationships/header" Target="header1.xml"/><Relationship Id="rId19" Type="http://schemas.openxmlformats.org/officeDocument/2006/relationships/oleObject" Target="embeddings/oleObject4.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2.wmf"/><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2" ma:contentTypeDescription="Create a new document." ma:contentTypeScope="" ma:versionID="ec92ffd1b4ea6d79432574126077e1af">
  <xsd:schema xmlns:xsd="http://www.w3.org/2001/XMLSchema" xmlns:xs="http://www.w3.org/2001/XMLSchema" xmlns:p="http://schemas.microsoft.com/office/2006/metadata/properties" xmlns:ns2="3f6024f2-ec53-42bf-9fc5-b1e570b27390" xmlns:ns3="97b6fe81-1556-4112-94ca-31043ca39b71" targetNamespace="http://schemas.microsoft.com/office/2006/metadata/properties" ma:root="true" ma:fieldsID="eda2d5cdaef658c6781821b308bbca5a" ns2:_="" ns3:_="">
    <xsd:import namespace="3f6024f2-ec53-42bf-9fc5-b1e570b27390"/>
    <xsd:import namespace="97b6fe81-1556-4112-94ca-31043ca39b7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9778CDAE-8E2E-4D42-8BCF-4CFB4A3017C7}">
  <ds:schemaRefs>
    <ds:schemaRef ds:uri="http://schemas.microsoft.com/sharepoint/v3/contenttype/forms"/>
  </ds:schemaRefs>
</ds:datastoreItem>
</file>

<file path=customXml/itemProps2.xml><?xml version="1.0" encoding="utf-8"?>
<ds:datastoreItem xmlns:ds="http://schemas.openxmlformats.org/officeDocument/2006/customXml" ds:itemID="{1F7F898D-A11C-45D2-9565-F404E4123E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530B6EF-EDDF-4239-BF85-0D1DAFB5A1D9}">
  <ds:schemaRefs>
    <ds:schemaRef ds:uri="http://purl.org/dc/elements/1.1/"/>
    <ds:schemaRef ds:uri="http://schemas.microsoft.com/office/2006/documentManagement/types"/>
    <ds:schemaRef ds:uri="3f6024f2-ec53-42bf-9fc5-b1e570b27390"/>
    <ds:schemaRef ds:uri="http://purl.org/dc/terms/"/>
    <ds:schemaRef ds:uri="97b6fe81-1556-4112-94ca-31043ca39b71"/>
    <ds:schemaRef ds:uri="http://purl.org/dc/dcmitype/"/>
    <ds:schemaRef ds:uri="http://schemas.microsoft.com/office/infopath/2007/PartnerControls"/>
    <ds:schemaRef ds:uri="http://schemas.openxmlformats.org/package/2006/metadata/core-properties"/>
    <ds:schemaRef ds:uri="http://schemas.microsoft.com/office/2006/metadata/properties"/>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14</Pages>
  <Words>2999</Words>
  <Characters>16454</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BETTA SO-TO Code</vt:lpstr>
    </vt:vector>
  </TitlesOfParts>
  <Company>NGC</Company>
  <LinksUpToDate>false</LinksUpToDate>
  <CharactersWithSpaces>19415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BETTA SO-TO Code</dc:title>
  <dc:subject/>
  <dc:creator>PritchD</dc:creator>
  <cp:keywords/>
  <cp:lastModifiedBy>Akhtar (ESO), Shazia</cp:lastModifiedBy>
  <cp:revision>4</cp:revision>
  <cp:lastPrinted>2019-03-27T20:59:00Z</cp:lastPrinted>
  <dcterms:created xsi:type="dcterms:W3CDTF">2021-06-16T21:04:00Z</dcterms:created>
  <dcterms:modified xsi:type="dcterms:W3CDTF">2022-03-13T01:54:00Z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-1402391869</vt:i4>
  </property>
  <property fmtid="{D5CDD505-2E9C-101B-9397-08002B2CF9AE}" pid="3" name="_NewReviewCycle">
    <vt:lpwstr/>
  </property>
  <property fmtid="{D5CDD505-2E9C-101B-9397-08002B2CF9AE}" pid="4" name="_EmailSubject">
    <vt:lpwstr>STCP Modification Proposal - NGESO (1)</vt:lpwstr>
  </property>
  <property fmtid="{D5CDD505-2E9C-101B-9397-08002B2CF9AE}" pid="5" name="_AuthorEmail">
    <vt:lpwstr>Bec.Thornton@nationalgrid.com</vt:lpwstr>
  </property>
  <property fmtid="{D5CDD505-2E9C-101B-9397-08002B2CF9AE}" pid="6" name="_AuthorEmailDisplayName">
    <vt:lpwstr>Thornton, Bec</vt:lpwstr>
  </property>
  <property fmtid="{D5CDD505-2E9C-101B-9397-08002B2CF9AE}" pid="7" name="IconOverlay">
    <vt:lpwstr/>
  </property>
  <property fmtid="{D5CDD505-2E9C-101B-9397-08002B2CF9AE}" pid="8" name="test">
    <vt:lpwstr/>
  </property>
  <property fmtid="{D5CDD505-2E9C-101B-9397-08002B2CF9AE}" pid="9" name="_PreviousAdHocReviewCycleID">
    <vt:i4>-1568763723</vt:i4>
  </property>
  <property fmtid="{D5CDD505-2E9C-101B-9397-08002B2CF9AE}" pid="10" name="_ReviewingToolsShownOnce">
    <vt:lpwstr/>
  </property>
  <property fmtid="{D5CDD505-2E9C-101B-9397-08002B2CF9AE}" pid="11" name="ContentTypeId">
    <vt:lpwstr>0x0101005E7558B389E4AA41BCC49771F5D910C9</vt:lpwstr>
  </property>
</Properties>
</file>